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8C8143" w14:textId="77777777" w:rsidR="00BF26AF" w:rsidRDefault="00ED44A0">
      <w:pPr>
        <w:rPr>
          <w:b/>
        </w:rPr>
      </w:pPr>
      <w:r>
        <w:rPr>
          <w:b/>
        </w:rPr>
        <w:t>SCADA_DEV_ATS</w:t>
      </w:r>
    </w:p>
    <w:tbl>
      <w:tblPr>
        <w:tblStyle w:val="TableGrid"/>
        <w:tblW w:w="10008" w:type="dxa"/>
        <w:tblLook w:val="04A0" w:firstRow="1" w:lastRow="0" w:firstColumn="1" w:lastColumn="0" w:noHBand="0" w:noVBand="1"/>
      </w:tblPr>
      <w:tblGrid>
        <w:gridCol w:w="2564"/>
        <w:gridCol w:w="7444"/>
      </w:tblGrid>
      <w:tr w:rsidR="00736B12" w:rsidRPr="00453F47" w14:paraId="0CE96C7F" w14:textId="77777777" w:rsidTr="00A628FC">
        <w:tc>
          <w:tcPr>
            <w:tcW w:w="2564" w:type="dxa"/>
          </w:tcPr>
          <w:p w14:paraId="0D47C394" w14:textId="77777777" w:rsidR="00736B12" w:rsidRPr="00453F47" w:rsidRDefault="00736B12" w:rsidP="00A628FC">
            <w:pPr>
              <w:rPr>
                <w:b/>
              </w:rPr>
            </w:pPr>
            <w:r>
              <w:rPr>
                <w:b/>
              </w:rPr>
              <w:t>Version</w:t>
            </w:r>
          </w:p>
        </w:tc>
        <w:tc>
          <w:tcPr>
            <w:tcW w:w="7444" w:type="dxa"/>
          </w:tcPr>
          <w:p w14:paraId="1526CF3F" w14:textId="77777777" w:rsidR="00736B12" w:rsidRPr="00453F47" w:rsidRDefault="00736B12" w:rsidP="00A628FC">
            <w:pPr>
              <w:rPr>
                <w:b/>
              </w:rPr>
            </w:pPr>
            <w:r>
              <w:rPr>
                <w:b/>
              </w:rPr>
              <w:t>Release Notes</w:t>
            </w:r>
          </w:p>
        </w:tc>
      </w:tr>
      <w:tr w:rsidR="00736B12" w:rsidRPr="00453F47" w14:paraId="62B3F1AB" w14:textId="77777777" w:rsidTr="00A628FC">
        <w:tc>
          <w:tcPr>
            <w:tcW w:w="2564" w:type="dxa"/>
          </w:tcPr>
          <w:p w14:paraId="71F3F7FC" w14:textId="77777777" w:rsidR="00736B12" w:rsidRPr="00860D1E" w:rsidRDefault="00ED44A0" w:rsidP="00A628FC">
            <w:r>
              <w:t>1.0</w:t>
            </w:r>
          </w:p>
        </w:tc>
        <w:tc>
          <w:tcPr>
            <w:tcW w:w="7444" w:type="dxa"/>
          </w:tcPr>
          <w:p w14:paraId="377D7310" w14:textId="77777777" w:rsidR="00736B12" w:rsidRPr="00860D1E" w:rsidRDefault="00ED44A0" w:rsidP="00A628FC">
            <w:r>
              <w:t>Initial Release</w:t>
            </w:r>
          </w:p>
        </w:tc>
      </w:tr>
    </w:tbl>
    <w:p w14:paraId="2C4B2A8D" w14:textId="77777777" w:rsidR="00736B12" w:rsidRDefault="00736B12">
      <w:pPr>
        <w:rPr>
          <w:b/>
        </w:rPr>
      </w:pPr>
    </w:p>
    <w:p w14:paraId="5AAC3F9C" w14:textId="77777777" w:rsidR="00736B12" w:rsidRDefault="00736B12">
      <w:r>
        <w:rPr>
          <w:b/>
        </w:rPr>
        <w:t>Description</w:t>
      </w:r>
      <w:r w:rsidR="00ED44A0">
        <w:t>: This UDT is used for implementation of Automatic Transfer Switches.</w:t>
      </w:r>
    </w:p>
    <w:p w14:paraId="1D111C17" w14:textId="76B9419B" w:rsidR="00736B12" w:rsidRDefault="00736B12">
      <w:r>
        <w:rPr>
          <w:b/>
        </w:rPr>
        <w:t>Naming Convention</w:t>
      </w:r>
      <w:r w:rsidR="00ED44A0">
        <w:t>: Tags using this UDT should be named using the first four fragments as defined in the tagging standard.  Typically this will be BXX</w:t>
      </w:r>
      <w:r w:rsidR="00037801">
        <w:t>_</w:t>
      </w:r>
      <w:r w:rsidR="00ED44A0">
        <w:t>ATS1</w:t>
      </w:r>
      <w:r w:rsidR="00037801">
        <w:t>_</w:t>
      </w:r>
      <w:r w:rsidR="00ED44A0">
        <w:t>SG1, where BXX is replaced with the facility and area.</w:t>
      </w:r>
    </w:p>
    <w:p w14:paraId="346F5EB8" w14:textId="77777777" w:rsidR="00736B12" w:rsidRDefault="00736B12" w:rsidP="00736B12">
      <w:pPr>
        <w:rPr>
          <w:b/>
        </w:rPr>
      </w:pPr>
      <w:r>
        <w:rPr>
          <w:b/>
        </w:rPr>
        <w:t>UDT Members</w:t>
      </w:r>
    </w:p>
    <w:tbl>
      <w:tblPr>
        <w:tblStyle w:val="TableGrid"/>
        <w:tblW w:w="10458" w:type="dxa"/>
        <w:tblLook w:val="04A0" w:firstRow="1" w:lastRow="0" w:firstColumn="1" w:lastColumn="0" w:noHBand="0" w:noVBand="1"/>
      </w:tblPr>
      <w:tblGrid>
        <w:gridCol w:w="2564"/>
        <w:gridCol w:w="2651"/>
        <w:gridCol w:w="2395"/>
        <w:gridCol w:w="2848"/>
      </w:tblGrid>
      <w:tr w:rsidR="00736B12" w14:paraId="00FE172F" w14:textId="77777777" w:rsidTr="003178D3">
        <w:trPr>
          <w:tblHeader/>
        </w:trPr>
        <w:tc>
          <w:tcPr>
            <w:tcW w:w="2564" w:type="dxa"/>
          </w:tcPr>
          <w:p w14:paraId="2F9193CF" w14:textId="77777777" w:rsidR="00736B12" w:rsidRPr="00453F47" w:rsidRDefault="00736B12" w:rsidP="00A628FC">
            <w:pPr>
              <w:rPr>
                <w:b/>
              </w:rPr>
            </w:pPr>
            <w:r w:rsidRPr="00453F47">
              <w:rPr>
                <w:b/>
              </w:rPr>
              <w:t>UDT Member</w:t>
            </w:r>
          </w:p>
        </w:tc>
        <w:tc>
          <w:tcPr>
            <w:tcW w:w="2651" w:type="dxa"/>
          </w:tcPr>
          <w:p w14:paraId="7EE0334D" w14:textId="77777777" w:rsidR="00736B12" w:rsidRPr="00453F47" w:rsidRDefault="00736B12" w:rsidP="00A628FC">
            <w:pPr>
              <w:rPr>
                <w:b/>
              </w:rPr>
            </w:pPr>
            <w:r w:rsidRPr="00453F47">
              <w:rPr>
                <w:b/>
              </w:rPr>
              <w:t>Datatype</w:t>
            </w:r>
          </w:p>
        </w:tc>
        <w:tc>
          <w:tcPr>
            <w:tcW w:w="2395" w:type="dxa"/>
          </w:tcPr>
          <w:p w14:paraId="7A1D1FA2" w14:textId="77777777" w:rsidR="00736B12" w:rsidRPr="00453F47" w:rsidRDefault="00736B12" w:rsidP="00A628FC">
            <w:pPr>
              <w:rPr>
                <w:b/>
              </w:rPr>
            </w:pPr>
            <w:r w:rsidRPr="00453F47">
              <w:rPr>
                <w:b/>
              </w:rPr>
              <w:t>Description</w:t>
            </w:r>
          </w:p>
        </w:tc>
        <w:tc>
          <w:tcPr>
            <w:tcW w:w="2848" w:type="dxa"/>
          </w:tcPr>
          <w:p w14:paraId="4A53840F" w14:textId="77777777" w:rsidR="00736B12" w:rsidRPr="00453F47" w:rsidRDefault="00736B12" w:rsidP="00A628FC">
            <w:pPr>
              <w:rPr>
                <w:b/>
              </w:rPr>
            </w:pPr>
            <w:r>
              <w:rPr>
                <w:b/>
              </w:rPr>
              <w:t>Usage</w:t>
            </w:r>
          </w:p>
        </w:tc>
      </w:tr>
      <w:tr w:rsidR="00736B12" w14:paraId="208E2899" w14:textId="77777777" w:rsidTr="003178D3">
        <w:tc>
          <w:tcPr>
            <w:tcW w:w="2564" w:type="dxa"/>
          </w:tcPr>
          <w:p w14:paraId="2ECC107C" w14:textId="77777777" w:rsidR="00736B12" w:rsidRPr="00736B12" w:rsidRDefault="00736B12" w:rsidP="00A628FC">
            <w:r w:rsidRPr="00736B12">
              <w:t>ADDON</w:t>
            </w:r>
          </w:p>
        </w:tc>
        <w:tc>
          <w:tcPr>
            <w:tcW w:w="2651" w:type="dxa"/>
          </w:tcPr>
          <w:p w14:paraId="65A1378B" w14:textId="77777777" w:rsidR="00736B12" w:rsidRPr="00736B12" w:rsidRDefault="003178D3" w:rsidP="0059491A">
            <w:r>
              <w:t>ATS_</w:t>
            </w:r>
            <w:r w:rsidR="0059491A">
              <w:t>v</w:t>
            </w:r>
            <w:r>
              <w:t>1</w:t>
            </w:r>
          </w:p>
        </w:tc>
        <w:tc>
          <w:tcPr>
            <w:tcW w:w="2395" w:type="dxa"/>
          </w:tcPr>
          <w:p w14:paraId="74DCB44F" w14:textId="77777777" w:rsidR="00736B12" w:rsidRPr="00736B12" w:rsidRDefault="003178D3" w:rsidP="00A628FC">
            <w:r>
              <w:t>ATS state evaluation AOI</w:t>
            </w:r>
          </w:p>
        </w:tc>
        <w:tc>
          <w:tcPr>
            <w:tcW w:w="2848" w:type="dxa"/>
          </w:tcPr>
          <w:p w14:paraId="51FE36EE" w14:textId="77777777" w:rsidR="00736B12" w:rsidRPr="00736B12" w:rsidRDefault="003178D3" w:rsidP="00A628FC">
            <w:r>
              <w:t>Within the Device Program of the PLC</w:t>
            </w:r>
          </w:p>
        </w:tc>
      </w:tr>
      <w:tr w:rsidR="00736B12" w14:paraId="01063683" w14:textId="77777777" w:rsidTr="003178D3">
        <w:tc>
          <w:tcPr>
            <w:tcW w:w="2564" w:type="dxa"/>
          </w:tcPr>
          <w:p w14:paraId="08B82AC9" w14:textId="77777777" w:rsidR="00736B12" w:rsidRPr="00736B12" w:rsidRDefault="003178D3" w:rsidP="00A628FC">
            <w:r>
              <w:t>DI_JN</w:t>
            </w:r>
          </w:p>
        </w:tc>
        <w:tc>
          <w:tcPr>
            <w:tcW w:w="2651" w:type="dxa"/>
          </w:tcPr>
          <w:p w14:paraId="1C4E1326" w14:textId="77777777" w:rsidR="00736B12" w:rsidRPr="00736B12" w:rsidRDefault="003178D3" w:rsidP="00A628FC">
            <w:r>
              <w:t>SCADA_SYS_DI_1_2</w:t>
            </w:r>
          </w:p>
        </w:tc>
        <w:tc>
          <w:tcPr>
            <w:tcW w:w="2395" w:type="dxa"/>
          </w:tcPr>
          <w:p w14:paraId="7A416022" w14:textId="77777777" w:rsidR="00736B12" w:rsidRDefault="003178D3" w:rsidP="00A628FC">
            <w:r>
              <w:t>Normal Power Position</w:t>
            </w:r>
          </w:p>
        </w:tc>
        <w:tc>
          <w:tcPr>
            <w:tcW w:w="2848" w:type="dxa"/>
          </w:tcPr>
          <w:p w14:paraId="3911F58F" w14:textId="77777777" w:rsidR="00736B12" w:rsidRDefault="003178D3" w:rsidP="00A628FC">
            <w:r>
              <w:t>Use in DI_EVAL routine</w:t>
            </w:r>
          </w:p>
        </w:tc>
      </w:tr>
      <w:tr w:rsidR="00736B12" w14:paraId="178E13FC" w14:textId="77777777" w:rsidTr="003178D3">
        <w:tc>
          <w:tcPr>
            <w:tcW w:w="2564" w:type="dxa"/>
          </w:tcPr>
          <w:p w14:paraId="6665DE9C" w14:textId="77777777" w:rsidR="00736B12" w:rsidRDefault="003178D3" w:rsidP="00A628FC">
            <w:r>
              <w:t>DA_JE</w:t>
            </w:r>
          </w:p>
        </w:tc>
        <w:tc>
          <w:tcPr>
            <w:tcW w:w="2651" w:type="dxa"/>
          </w:tcPr>
          <w:p w14:paraId="6D19E827" w14:textId="77777777" w:rsidR="00736B12" w:rsidRDefault="003178D3" w:rsidP="00A628FC">
            <w:r>
              <w:t>SCADA_SYS_DI_1_2</w:t>
            </w:r>
          </w:p>
        </w:tc>
        <w:tc>
          <w:tcPr>
            <w:tcW w:w="2395" w:type="dxa"/>
          </w:tcPr>
          <w:p w14:paraId="15EC118A" w14:textId="77777777" w:rsidR="00736B12" w:rsidRDefault="003178D3" w:rsidP="00A628FC">
            <w:r>
              <w:t>Emergency Power Position</w:t>
            </w:r>
          </w:p>
        </w:tc>
        <w:tc>
          <w:tcPr>
            <w:tcW w:w="2848" w:type="dxa"/>
          </w:tcPr>
          <w:p w14:paraId="1C6987DE" w14:textId="77777777" w:rsidR="00736B12" w:rsidRDefault="003178D3" w:rsidP="00A628FC">
            <w:r>
              <w:t>Use in DI_EVAL routine</w:t>
            </w:r>
          </w:p>
        </w:tc>
      </w:tr>
      <w:tr w:rsidR="00736B12" w14:paraId="57C12794" w14:textId="77777777" w:rsidTr="003178D3">
        <w:tc>
          <w:tcPr>
            <w:tcW w:w="2564" w:type="dxa"/>
          </w:tcPr>
          <w:p w14:paraId="40A17733" w14:textId="77777777" w:rsidR="00736B12" w:rsidRDefault="003178D3" w:rsidP="00A628FC">
            <w:r>
              <w:t>DI_CL</w:t>
            </w:r>
          </w:p>
        </w:tc>
        <w:tc>
          <w:tcPr>
            <w:tcW w:w="2651" w:type="dxa"/>
          </w:tcPr>
          <w:p w14:paraId="0D66B267" w14:textId="77777777" w:rsidR="00736B12" w:rsidRDefault="003178D3" w:rsidP="00A628FC">
            <w:r>
              <w:t>SCADA_SYS_DI_1_2</w:t>
            </w:r>
          </w:p>
        </w:tc>
        <w:tc>
          <w:tcPr>
            <w:tcW w:w="2395" w:type="dxa"/>
          </w:tcPr>
          <w:p w14:paraId="37D6C8D9" w14:textId="77777777" w:rsidR="00736B12" w:rsidRDefault="003178D3" w:rsidP="00A628FC">
            <w:r>
              <w:t>Control mode</w:t>
            </w:r>
          </w:p>
        </w:tc>
        <w:tc>
          <w:tcPr>
            <w:tcW w:w="2848" w:type="dxa"/>
          </w:tcPr>
          <w:p w14:paraId="45E405D9" w14:textId="77777777" w:rsidR="00736B12" w:rsidRDefault="003178D3" w:rsidP="00A628FC">
            <w:r>
              <w:t>Use in DI_EVAL routine</w:t>
            </w:r>
          </w:p>
        </w:tc>
      </w:tr>
      <w:tr w:rsidR="00736B12" w14:paraId="01FB2D6C" w14:textId="77777777" w:rsidTr="003178D3">
        <w:tc>
          <w:tcPr>
            <w:tcW w:w="2564" w:type="dxa"/>
          </w:tcPr>
          <w:p w14:paraId="28183920" w14:textId="77777777" w:rsidR="00736B12" w:rsidRDefault="003178D3" w:rsidP="00A628FC">
            <w:r>
              <w:t>DO_ST</w:t>
            </w:r>
          </w:p>
        </w:tc>
        <w:tc>
          <w:tcPr>
            <w:tcW w:w="2651" w:type="dxa"/>
          </w:tcPr>
          <w:p w14:paraId="44544ABB" w14:textId="77777777" w:rsidR="00736B12" w:rsidRDefault="003178D3" w:rsidP="00A628FC">
            <w:r>
              <w:t>SCADA_SYS_DO_1_0</w:t>
            </w:r>
          </w:p>
        </w:tc>
        <w:tc>
          <w:tcPr>
            <w:tcW w:w="2395" w:type="dxa"/>
          </w:tcPr>
          <w:p w14:paraId="70C3B40F" w14:textId="77777777" w:rsidR="00736B12" w:rsidRDefault="003178D3" w:rsidP="00A628FC">
            <w:r>
              <w:t xml:space="preserve">Remote Test Enable </w:t>
            </w:r>
          </w:p>
        </w:tc>
        <w:tc>
          <w:tcPr>
            <w:tcW w:w="2848" w:type="dxa"/>
          </w:tcPr>
          <w:p w14:paraId="1EDF9245" w14:textId="77777777" w:rsidR="00736B12" w:rsidRDefault="003178D3" w:rsidP="00A628FC">
            <w:r>
              <w:t>Use in DO_EVAL routine</w:t>
            </w:r>
          </w:p>
        </w:tc>
      </w:tr>
      <w:tr w:rsidR="003178D3" w14:paraId="7A6DCF0F" w14:textId="77777777" w:rsidTr="003178D3">
        <w:tc>
          <w:tcPr>
            <w:tcW w:w="2564" w:type="dxa"/>
          </w:tcPr>
          <w:p w14:paraId="1C0A3F3C" w14:textId="77777777" w:rsidR="003178D3" w:rsidRDefault="003178D3" w:rsidP="00A628FC">
            <w:r>
              <w:t>PB_RM</w:t>
            </w:r>
          </w:p>
        </w:tc>
        <w:tc>
          <w:tcPr>
            <w:tcW w:w="2651" w:type="dxa"/>
          </w:tcPr>
          <w:p w14:paraId="5028A0B6" w14:textId="77777777" w:rsidR="003178D3" w:rsidRDefault="003178D3" w:rsidP="00A628FC">
            <w:r>
              <w:t>PB_EN_RA_DLR_1_2</w:t>
            </w:r>
          </w:p>
        </w:tc>
        <w:tc>
          <w:tcPr>
            <w:tcW w:w="2395" w:type="dxa"/>
          </w:tcPr>
          <w:p w14:paraId="41AA54A3" w14:textId="77777777" w:rsidR="003178D3" w:rsidRDefault="003178D3" w:rsidP="00A628FC">
            <w:r>
              <w:t>Not in Auto Alarm Enable</w:t>
            </w:r>
          </w:p>
        </w:tc>
        <w:tc>
          <w:tcPr>
            <w:tcW w:w="2848" w:type="dxa"/>
          </w:tcPr>
          <w:p w14:paraId="3E7DC7FB" w14:textId="77777777" w:rsidR="003178D3" w:rsidRDefault="003178D3" w:rsidP="00A628FC">
            <w:r>
              <w:t>Used on HMI</w:t>
            </w:r>
          </w:p>
        </w:tc>
      </w:tr>
      <w:tr w:rsidR="003178D3" w14:paraId="6B0A7647" w14:textId="77777777" w:rsidTr="003178D3">
        <w:tc>
          <w:tcPr>
            <w:tcW w:w="2564" w:type="dxa"/>
          </w:tcPr>
          <w:p w14:paraId="61AD5B59" w14:textId="77777777" w:rsidR="003178D3" w:rsidRDefault="003178D3" w:rsidP="003178D3">
            <w:r>
              <w:t>PB_JR</w:t>
            </w:r>
          </w:p>
        </w:tc>
        <w:tc>
          <w:tcPr>
            <w:tcW w:w="2651" w:type="dxa"/>
          </w:tcPr>
          <w:p w14:paraId="52964A8F" w14:textId="77777777" w:rsidR="003178D3" w:rsidRDefault="003178D3" w:rsidP="00A628FC">
            <w:r>
              <w:t>PB_EN_RA_DLR_1_2</w:t>
            </w:r>
          </w:p>
        </w:tc>
        <w:tc>
          <w:tcPr>
            <w:tcW w:w="2395" w:type="dxa"/>
          </w:tcPr>
          <w:p w14:paraId="6AB738FF" w14:textId="77777777" w:rsidR="003178D3" w:rsidRDefault="003178D3" w:rsidP="003178D3">
            <w:r>
              <w:t>Failed to Transfer Alarm Enable</w:t>
            </w:r>
          </w:p>
        </w:tc>
        <w:tc>
          <w:tcPr>
            <w:tcW w:w="2848" w:type="dxa"/>
          </w:tcPr>
          <w:p w14:paraId="121281CE" w14:textId="77777777" w:rsidR="003178D3" w:rsidRDefault="003178D3" w:rsidP="00A628FC">
            <w:r>
              <w:t>Used on HMI</w:t>
            </w:r>
          </w:p>
        </w:tc>
      </w:tr>
      <w:tr w:rsidR="003178D3" w14:paraId="68966091" w14:textId="77777777" w:rsidTr="003178D3">
        <w:tc>
          <w:tcPr>
            <w:tcW w:w="2564" w:type="dxa"/>
          </w:tcPr>
          <w:p w14:paraId="0B6875B6" w14:textId="77777777" w:rsidR="003178D3" w:rsidRDefault="003178D3" w:rsidP="003178D3">
            <w:r>
              <w:t>PB_AE</w:t>
            </w:r>
          </w:p>
        </w:tc>
        <w:tc>
          <w:tcPr>
            <w:tcW w:w="2651" w:type="dxa"/>
          </w:tcPr>
          <w:p w14:paraId="41787A98" w14:textId="77777777" w:rsidR="003178D3" w:rsidRDefault="003178D3" w:rsidP="00A628FC">
            <w:r>
              <w:t>PB_EN_RA_DLR_1_2</w:t>
            </w:r>
          </w:p>
        </w:tc>
        <w:tc>
          <w:tcPr>
            <w:tcW w:w="2395" w:type="dxa"/>
          </w:tcPr>
          <w:p w14:paraId="4603EAE4" w14:textId="77777777" w:rsidR="003178D3" w:rsidRDefault="003178D3" w:rsidP="00A628FC">
            <w:r>
              <w:t>Alarm Enable</w:t>
            </w:r>
          </w:p>
        </w:tc>
        <w:tc>
          <w:tcPr>
            <w:tcW w:w="2848" w:type="dxa"/>
          </w:tcPr>
          <w:p w14:paraId="1F570638" w14:textId="77777777" w:rsidR="003178D3" w:rsidRDefault="003178D3" w:rsidP="00A628FC">
            <w:r>
              <w:t>Used on HMI</w:t>
            </w:r>
          </w:p>
        </w:tc>
      </w:tr>
      <w:tr w:rsidR="003178D3" w14:paraId="25A4F1CD" w14:textId="77777777" w:rsidTr="003178D3">
        <w:tc>
          <w:tcPr>
            <w:tcW w:w="2564" w:type="dxa"/>
          </w:tcPr>
          <w:p w14:paraId="6C038CCA" w14:textId="77777777" w:rsidR="003178D3" w:rsidRDefault="003178D3" w:rsidP="003178D3">
            <w:r>
              <w:t>DI_AD</w:t>
            </w:r>
          </w:p>
        </w:tc>
        <w:tc>
          <w:tcPr>
            <w:tcW w:w="2651" w:type="dxa"/>
          </w:tcPr>
          <w:p w14:paraId="5F3D13B9" w14:textId="77777777" w:rsidR="003178D3" w:rsidRDefault="003178D3" w:rsidP="00A628FC">
            <w:r>
              <w:t>BOOL</w:t>
            </w:r>
          </w:p>
        </w:tc>
        <w:tc>
          <w:tcPr>
            <w:tcW w:w="2395" w:type="dxa"/>
          </w:tcPr>
          <w:p w14:paraId="452A813D" w14:textId="77777777" w:rsidR="003178D3" w:rsidRDefault="003178D3" w:rsidP="00A628FC">
            <w:r>
              <w:t>At least One Alarm Disabled</w:t>
            </w:r>
          </w:p>
        </w:tc>
        <w:tc>
          <w:tcPr>
            <w:tcW w:w="2848" w:type="dxa"/>
          </w:tcPr>
          <w:p w14:paraId="0AACE39F" w14:textId="77777777" w:rsidR="003178D3" w:rsidRDefault="003178D3" w:rsidP="00A628FC">
            <w:r>
              <w:t>Used on HMI</w:t>
            </w:r>
          </w:p>
        </w:tc>
      </w:tr>
      <w:tr w:rsidR="003178D3" w14:paraId="39F6BD02" w14:textId="77777777" w:rsidTr="003178D3">
        <w:tc>
          <w:tcPr>
            <w:tcW w:w="2564" w:type="dxa"/>
          </w:tcPr>
          <w:p w14:paraId="43DD114D" w14:textId="77777777" w:rsidR="003178D3" w:rsidRDefault="003178D3" w:rsidP="003178D3">
            <w:r>
              <w:t>DA_JR</w:t>
            </w:r>
          </w:p>
        </w:tc>
        <w:tc>
          <w:tcPr>
            <w:tcW w:w="2651" w:type="dxa"/>
          </w:tcPr>
          <w:p w14:paraId="12ED89EC" w14:textId="77777777" w:rsidR="003178D3" w:rsidRDefault="003178D3" w:rsidP="00A628FC">
            <w:r>
              <w:t>BOOL</w:t>
            </w:r>
          </w:p>
        </w:tc>
        <w:tc>
          <w:tcPr>
            <w:tcW w:w="2395" w:type="dxa"/>
          </w:tcPr>
          <w:p w14:paraId="3DD0D922" w14:textId="77777777" w:rsidR="003178D3" w:rsidRDefault="003178D3" w:rsidP="00A628FC">
            <w:r>
              <w:t>Failed to Transfer Alarm</w:t>
            </w:r>
          </w:p>
        </w:tc>
        <w:tc>
          <w:tcPr>
            <w:tcW w:w="2848" w:type="dxa"/>
          </w:tcPr>
          <w:p w14:paraId="1026C240" w14:textId="77777777" w:rsidR="003178D3" w:rsidRDefault="003178D3" w:rsidP="00A628FC">
            <w:r>
              <w:t>Used on HMI</w:t>
            </w:r>
          </w:p>
        </w:tc>
      </w:tr>
      <w:tr w:rsidR="003178D3" w14:paraId="0E8FC1D7" w14:textId="77777777" w:rsidTr="003178D3">
        <w:tc>
          <w:tcPr>
            <w:tcW w:w="2564" w:type="dxa"/>
          </w:tcPr>
          <w:p w14:paraId="49BDD290" w14:textId="77777777" w:rsidR="003178D3" w:rsidRDefault="003178D3" w:rsidP="003178D3">
            <w:r>
              <w:t>DA_RM</w:t>
            </w:r>
          </w:p>
        </w:tc>
        <w:tc>
          <w:tcPr>
            <w:tcW w:w="2651" w:type="dxa"/>
          </w:tcPr>
          <w:p w14:paraId="1243BA2D" w14:textId="77777777" w:rsidR="003178D3" w:rsidRDefault="003178D3" w:rsidP="00A628FC">
            <w:r>
              <w:t>BOOL</w:t>
            </w:r>
          </w:p>
        </w:tc>
        <w:tc>
          <w:tcPr>
            <w:tcW w:w="2395" w:type="dxa"/>
          </w:tcPr>
          <w:p w14:paraId="4B4A1E59" w14:textId="77777777" w:rsidR="003178D3" w:rsidRDefault="003178D3" w:rsidP="00A628FC">
            <w:r>
              <w:t>Not In Auto Alarm</w:t>
            </w:r>
          </w:p>
        </w:tc>
        <w:tc>
          <w:tcPr>
            <w:tcW w:w="2848" w:type="dxa"/>
          </w:tcPr>
          <w:p w14:paraId="757B198A" w14:textId="77777777" w:rsidR="003178D3" w:rsidRDefault="003178D3" w:rsidP="00A628FC">
            <w:r>
              <w:t>Used on HMI</w:t>
            </w:r>
          </w:p>
        </w:tc>
      </w:tr>
      <w:tr w:rsidR="003178D3" w14:paraId="64FE90DC" w14:textId="77777777" w:rsidTr="003178D3">
        <w:tc>
          <w:tcPr>
            <w:tcW w:w="2564" w:type="dxa"/>
          </w:tcPr>
          <w:p w14:paraId="3C0C0E93" w14:textId="77777777" w:rsidR="003178D3" w:rsidRDefault="003178D3" w:rsidP="003178D3">
            <w:r>
              <w:t>PB_RT</w:t>
            </w:r>
          </w:p>
        </w:tc>
        <w:tc>
          <w:tcPr>
            <w:tcW w:w="2651" w:type="dxa"/>
          </w:tcPr>
          <w:p w14:paraId="35980375" w14:textId="77777777" w:rsidR="003178D3" w:rsidRDefault="003178D3" w:rsidP="00A628FC">
            <w:r>
              <w:t>BOOL</w:t>
            </w:r>
          </w:p>
        </w:tc>
        <w:tc>
          <w:tcPr>
            <w:tcW w:w="2395" w:type="dxa"/>
          </w:tcPr>
          <w:p w14:paraId="23C9621E" w14:textId="77777777" w:rsidR="003178D3" w:rsidRDefault="003178D3" w:rsidP="00A628FC">
            <w:r>
              <w:t>Time on Emergency Power Reset</w:t>
            </w:r>
          </w:p>
        </w:tc>
        <w:tc>
          <w:tcPr>
            <w:tcW w:w="2848" w:type="dxa"/>
          </w:tcPr>
          <w:p w14:paraId="7FC5DEBA" w14:textId="77777777" w:rsidR="003178D3" w:rsidRDefault="003178D3" w:rsidP="00A628FC">
            <w:r>
              <w:t>Used on HMI</w:t>
            </w:r>
          </w:p>
        </w:tc>
      </w:tr>
      <w:tr w:rsidR="003178D3" w14:paraId="5B919AB3" w14:textId="77777777" w:rsidTr="003178D3">
        <w:tc>
          <w:tcPr>
            <w:tcW w:w="2564" w:type="dxa"/>
          </w:tcPr>
          <w:p w14:paraId="15083B8A" w14:textId="77777777" w:rsidR="003178D3" w:rsidRDefault="003178D3" w:rsidP="003178D3">
            <w:r>
              <w:t>PB_SM</w:t>
            </w:r>
          </w:p>
        </w:tc>
        <w:tc>
          <w:tcPr>
            <w:tcW w:w="2651" w:type="dxa"/>
          </w:tcPr>
          <w:p w14:paraId="77E0DB05" w14:textId="77777777" w:rsidR="003178D3" w:rsidRDefault="003178D3" w:rsidP="00A628FC">
            <w:r>
              <w:t>BOOL</w:t>
            </w:r>
          </w:p>
        </w:tc>
        <w:tc>
          <w:tcPr>
            <w:tcW w:w="2395" w:type="dxa"/>
          </w:tcPr>
          <w:p w14:paraId="083F505F" w14:textId="77777777" w:rsidR="003178D3" w:rsidRDefault="003178D3" w:rsidP="003178D3">
            <w:r>
              <w:t>Alarm Simulate Enable</w:t>
            </w:r>
          </w:p>
        </w:tc>
        <w:tc>
          <w:tcPr>
            <w:tcW w:w="2848" w:type="dxa"/>
          </w:tcPr>
          <w:p w14:paraId="7FFB023B" w14:textId="77777777" w:rsidR="003178D3" w:rsidRDefault="003178D3" w:rsidP="00A628FC">
            <w:r>
              <w:t>Used on HMI</w:t>
            </w:r>
          </w:p>
        </w:tc>
      </w:tr>
      <w:tr w:rsidR="003178D3" w14:paraId="7EBFF05D" w14:textId="77777777" w:rsidTr="003178D3">
        <w:tc>
          <w:tcPr>
            <w:tcW w:w="2564" w:type="dxa"/>
          </w:tcPr>
          <w:p w14:paraId="7BE8BC3C" w14:textId="77777777" w:rsidR="003178D3" w:rsidRDefault="003178D3" w:rsidP="003178D3">
            <w:r>
              <w:t>PB_PO</w:t>
            </w:r>
          </w:p>
        </w:tc>
        <w:tc>
          <w:tcPr>
            <w:tcW w:w="2651" w:type="dxa"/>
          </w:tcPr>
          <w:p w14:paraId="2A8A49A0" w14:textId="77777777" w:rsidR="003178D3" w:rsidRDefault="003178D3" w:rsidP="00A628FC">
            <w:r>
              <w:t>BOOL</w:t>
            </w:r>
          </w:p>
        </w:tc>
        <w:tc>
          <w:tcPr>
            <w:tcW w:w="2395" w:type="dxa"/>
          </w:tcPr>
          <w:p w14:paraId="16375479" w14:textId="77777777" w:rsidR="003178D3" w:rsidRDefault="003178D3" w:rsidP="003178D3">
            <w:r>
              <w:t>Start Test Request</w:t>
            </w:r>
          </w:p>
        </w:tc>
        <w:tc>
          <w:tcPr>
            <w:tcW w:w="2848" w:type="dxa"/>
          </w:tcPr>
          <w:p w14:paraId="63B05529" w14:textId="77777777" w:rsidR="003178D3" w:rsidRDefault="003178D3" w:rsidP="00A628FC">
            <w:r>
              <w:t>Used on HMI</w:t>
            </w:r>
          </w:p>
        </w:tc>
      </w:tr>
      <w:tr w:rsidR="003178D3" w14:paraId="33C22B48" w14:textId="77777777" w:rsidTr="003178D3">
        <w:tc>
          <w:tcPr>
            <w:tcW w:w="2564" w:type="dxa"/>
          </w:tcPr>
          <w:p w14:paraId="24752443" w14:textId="77777777" w:rsidR="003178D3" w:rsidRDefault="003178D3" w:rsidP="003178D3">
            <w:r>
              <w:lastRenderedPageBreak/>
              <w:t>PB_PC</w:t>
            </w:r>
          </w:p>
        </w:tc>
        <w:tc>
          <w:tcPr>
            <w:tcW w:w="2651" w:type="dxa"/>
          </w:tcPr>
          <w:p w14:paraId="3CFCD736" w14:textId="77777777" w:rsidR="003178D3" w:rsidRDefault="003178D3" w:rsidP="00A628FC">
            <w:r>
              <w:t>BOOL</w:t>
            </w:r>
          </w:p>
        </w:tc>
        <w:tc>
          <w:tcPr>
            <w:tcW w:w="2395" w:type="dxa"/>
          </w:tcPr>
          <w:p w14:paraId="4AD90749" w14:textId="77777777" w:rsidR="003178D3" w:rsidRDefault="003178D3" w:rsidP="003178D3">
            <w:r>
              <w:t>Stop Test Request</w:t>
            </w:r>
          </w:p>
        </w:tc>
        <w:tc>
          <w:tcPr>
            <w:tcW w:w="2848" w:type="dxa"/>
          </w:tcPr>
          <w:p w14:paraId="02F95F1A" w14:textId="77777777" w:rsidR="003178D3" w:rsidRDefault="003178D3" w:rsidP="00A628FC">
            <w:r>
              <w:t>Used on HMI</w:t>
            </w:r>
          </w:p>
        </w:tc>
      </w:tr>
      <w:tr w:rsidR="003178D3" w14:paraId="2960E08F" w14:textId="77777777" w:rsidTr="003178D3">
        <w:tc>
          <w:tcPr>
            <w:tcW w:w="2564" w:type="dxa"/>
          </w:tcPr>
          <w:p w14:paraId="3B0343E6" w14:textId="77777777" w:rsidR="003178D3" w:rsidRDefault="003178D3" w:rsidP="003178D3">
            <w:r>
              <w:t>AI_RT</w:t>
            </w:r>
          </w:p>
        </w:tc>
        <w:tc>
          <w:tcPr>
            <w:tcW w:w="2651" w:type="dxa"/>
          </w:tcPr>
          <w:p w14:paraId="075097C3" w14:textId="77777777" w:rsidR="003178D3" w:rsidRDefault="003178D3" w:rsidP="00A628FC">
            <w:r>
              <w:t>REAL</w:t>
            </w:r>
          </w:p>
        </w:tc>
        <w:tc>
          <w:tcPr>
            <w:tcW w:w="2395" w:type="dxa"/>
          </w:tcPr>
          <w:p w14:paraId="39DAD913" w14:textId="77777777" w:rsidR="003178D3" w:rsidRDefault="003178D3" w:rsidP="003178D3">
            <w:r>
              <w:t>Hours on Emergency Power</w:t>
            </w:r>
          </w:p>
        </w:tc>
        <w:tc>
          <w:tcPr>
            <w:tcW w:w="2848" w:type="dxa"/>
          </w:tcPr>
          <w:p w14:paraId="1BC68173" w14:textId="77777777" w:rsidR="003178D3" w:rsidRDefault="003178D3" w:rsidP="00A628FC">
            <w:r>
              <w:t>Used on HMI</w:t>
            </w:r>
          </w:p>
        </w:tc>
      </w:tr>
      <w:tr w:rsidR="003178D3" w14:paraId="3B679CD4" w14:textId="77777777" w:rsidTr="003178D3">
        <w:tc>
          <w:tcPr>
            <w:tcW w:w="2564" w:type="dxa"/>
          </w:tcPr>
          <w:p w14:paraId="0493A83E" w14:textId="77777777" w:rsidR="003178D3" w:rsidRDefault="003178D3" w:rsidP="003178D3">
            <w:r>
              <w:t>AI_TD</w:t>
            </w:r>
          </w:p>
        </w:tc>
        <w:tc>
          <w:tcPr>
            <w:tcW w:w="2651" w:type="dxa"/>
          </w:tcPr>
          <w:p w14:paraId="2FAA0148" w14:textId="77777777" w:rsidR="003178D3" w:rsidRDefault="003178D3" w:rsidP="00A628FC">
            <w:r>
              <w:t>DINT</w:t>
            </w:r>
          </w:p>
        </w:tc>
        <w:tc>
          <w:tcPr>
            <w:tcW w:w="2395" w:type="dxa"/>
          </w:tcPr>
          <w:p w14:paraId="27FFE7D2" w14:textId="77777777" w:rsidR="003178D3" w:rsidRDefault="003178D3" w:rsidP="003178D3">
            <w:r>
              <w:t>Number of Transfers Today</w:t>
            </w:r>
          </w:p>
        </w:tc>
        <w:tc>
          <w:tcPr>
            <w:tcW w:w="2848" w:type="dxa"/>
          </w:tcPr>
          <w:p w14:paraId="1F6D33C4" w14:textId="77777777" w:rsidR="003178D3" w:rsidRDefault="003178D3" w:rsidP="00A628FC">
            <w:r>
              <w:t>Optional HMI Use</w:t>
            </w:r>
          </w:p>
        </w:tc>
      </w:tr>
      <w:tr w:rsidR="003178D3" w14:paraId="742BFD29" w14:textId="77777777" w:rsidTr="003178D3">
        <w:tc>
          <w:tcPr>
            <w:tcW w:w="2564" w:type="dxa"/>
          </w:tcPr>
          <w:p w14:paraId="10F83474" w14:textId="77777777" w:rsidR="003178D3" w:rsidRDefault="003178D3" w:rsidP="003178D3">
            <w:r>
              <w:t>AI_MT</w:t>
            </w:r>
          </w:p>
        </w:tc>
        <w:tc>
          <w:tcPr>
            <w:tcW w:w="2651" w:type="dxa"/>
          </w:tcPr>
          <w:p w14:paraId="1D010BE7" w14:textId="77777777" w:rsidR="003178D3" w:rsidRDefault="003178D3" w:rsidP="00A628FC">
            <w:r>
              <w:t>DINT</w:t>
            </w:r>
          </w:p>
        </w:tc>
        <w:tc>
          <w:tcPr>
            <w:tcW w:w="2395" w:type="dxa"/>
          </w:tcPr>
          <w:p w14:paraId="4C325484" w14:textId="77777777" w:rsidR="003178D3" w:rsidRDefault="003178D3" w:rsidP="003178D3">
            <w:r>
              <w:t>Number of Transfers This Month</w:t>
            </w:r>
          </w:p>
        </w:tc>
        <w:tc>
          <w:tcPr>
            <w:tcW w:w="2848" w:type="dxa"/>
          </w:tcPr>
          <w:p w14:paraId="41E11D40" w14:textId="77777777" w:rsidR="003178D3" w:rsidRDefault="003178D3" w:rsidP="00A628FC">
            <w:r>
              <w:t>Optional HMI Use</w:t>
            </w:r>
          </w:p>
        </w:tc>
      </w:tr>
      <w:tr w:rsidR="003178D3" w14:paraId="240A67AB" w14:textId="77777777" w:rsidTr="003178D3">
        <w:tc>
          <w:tcPr>
            <w:tcW w:w="2564" w:type="dxa"/>
          </w:tcPr>
          <w:p w14:paraId="569BF0B9" w14:textId="77777777" w:rsidR="003178D3" w:rsidRDefault="003178D3" w:rsidP="003178D3">
            <w:r>
              <w:t>AI_MX</w:t>
            </w:r>
          </w:p>
        </w:tc>
        <w:tc>
          <w:tcPr>
            <w:tcW w:w="2651" w:type="dxa"/>
          </w:tcPr>
          <w:p w14:paraId="376ED986" w14:textId="77777777" w:rsidR="003178D3" w:rsidRDefault="003178D3" w:rsidP="00A628FC">
            <w:r>
              <w:t>DINT</w:t>
            </w:r>
          </w:p>
        </w:tc>
        <w:tc>
          <w:tcPr>
            <w:tcW w:w="2395" w:type="dxa"/>
          </w:tcPr>
          <w:p w14:paraId="329BCE3C" w14:textId="77777777" w:rsidR="003178D3" w:rsidRDefault="003178D3" w:rsidP="003178D3">
            <w:r>
              <w:t>Total Transfers since last Reset</w:t>
            </w:r>
          </w:p>
        </w:tc>
        <w:tc>
          <w:tcPr>
            <w:tcW w:w="2848" w:type="dxa"/>
          </w:tcPr>
          <w:p w14:paraId="1E43A47F" w14:textId="77777777" w:rsidR="003178D3" w:rsidRDefault="003178D3" w:rsidP="00A628FC">
            <w:r>
              <w:t>Optional HMI Use</w:t>
            </w:r>
          </w:p>
        </w:tc>
      </w:tr>
    </w:tbl>
    <w:p w14:paraId="3E37C232" w14:textId="77777777" w:rsidR="00736B12" w:rsidRDefault="00736B12"/>
    <w:p w14:paraId="7C21BF0B" w14:textId="77777777" w:rsidR="00736B12" w:rsidRDefault="00736B12">
      <w:pPr>
        <w:rPr>
          <w:b/>
        </w:rPr>
      </w:pPr>
      <w:r>
        <w:rPr>
          <w:b/>
        </w:rPr>
        <w:t>AOI</w:t>
      </w:r>
    </w:p>
    <w:p w14:paraId="35AB02C1" w14:textId="77777777" w:rsidR="00736B12" w:rsidRDefault="00736B12">
      <w:r>
        <w:t>The AOI will be im</w:t>
      </w:r>
      <w:r w:rsidR="003178D3">
        <w:t>plemented within an ATS routine within the Device Program</w:t>
      </w:r>
      <w:r w:rsidR="008B11FF">
        <w:t>.</w:t>
      </w:r>
    </w:p>
    <w:tbl>
      <w:tblPr>
        <w:tblStyle w:val="TableGrid"/>
        <w:tblW w:w="12528" w:type="dxa"/>
        <w:tblLook w:val="04A0" w:firstRow="1" w:lastRow="0" w:firstColumn="1" w:lastColumn="0" w:noHBand="0" w:noVBand="1"/>
      </w:tblPr>
      <w:tblGrid>
        <w:gridCol w:w="2456"/>
        <w:gridCol w:w="1414"/>
        <w:gridCol w:w="3695"/>
        <w:gridCol w:w="1860"/>
        <w:gridCol w:w="3103"/>
      </w:tblGrid>
      <w:tr w:rsidR="0043795C" w:rsidRPr="00453F47" w14:paraId="3BED13DA" w14:textId="77777777" w:rsidTr="009A728F">
        <w:trPr>
          <w:tblHeader/>
        </w:trPr>
        <w:tc>
          <w:tcPr>
            <w:tcW w:w="2456" w:type="dxa"/>
          </w:tcPr>
          <w:p w14:paraId="7C958665" w14:textId="77777777" w:rsidR="00736B12" w:rsidRPr="00453F47" w:rsidRDefault="00736B12" w:rsidP="00A628FC">
            <w:pPr>
              <w:rPr>
                <w:b/>
              </w:rPr>
            </w:pPr>
            <w:r>
              <w:rPr>
                <w:b/>
              </w:rPr>
              <w:t>AOI Parameter</w:t>
            </w:r>
          </w:p>
        </w:tc>
        <w:tc>
          <w:tcPr>
            <w:tcW w:w="1414" w:type="dxa"/>
          </w:tcPr>
          <w:p w14:paraId="0F51BA32" w14:textId="77777777" w:rsidR="00736B12" w:rsidRDefault="00736B12" w:rsidP="00A628FC">
            <w:pPr>
              <w:rPr>
                <w:b/>
              </w:rPr>
            </w:pPr>
            <w:r>
              <w:rPr>
                <w:b/>
              </w:rPr>
              <w:t>Requirement</w:t>
            </w:r>
          </w:p>
        </w:tc>
        <w:tc>
          <w:tcPr>
            <w:tcW w:w="3695" w:type="dxa"/>
          </w:tcPr>
          <w:p w14:paraId="4D60BA0C" w14:textId="77777777" w:rsidR="00736B12" w:rsidRPr="00453F47" w:rsidRDefault="00736B12" w:rsidP="00A628FC">
            <w:pPr>
              <w:rPr>
                <w:b/>
              </w:rPr>
            </w:pPr>
            <w:r>
              <w:rPr>
                <w:b/>
              </w:rPr>
              <w:t>Default Value</w:t>
            </w:r>
          </w:p>
        </w:tc>
        <w:tc>
          <w:tcPr>
            <w:tcW w:w="1734" w:type="dxa"/>
          </w:tcPr>
          <w:p w14:paraId="12CE4CCF" w14:textId="77777777" w:rsidR="00736B12" w:rsidRPr="00453F47" w:rsidRDefault="00736B12" w:rsidP="00A628FC">
            <w:pPr>
              <w:rPr>
                <w:b/>
              </w:rPr>
            </w:pPr>
            <w:r w:rsidRPr="00453F47">
              <w:rPr>
                <w:b/>
              </w:rPr>
              <w:t>Description</w:t>
            </w:r>
          </w:p>
        </w:tc>
        <w:tc>
          <w:tcPr>
            <w:tcW w:w="3229" w:type="dxa"/>
          </w:tcPr>
          <w:p w14:paraId="0F654AA3" w14:textId="77777777" w:rsidR="00736B12" w:rsidRPr="00453F47" w:rsidRDefault="00736B12" w:rsidP="00A628FC">
            <w:pPr>
              <w:rPr>
                <w:b/>
              </w:rPr>
            </w:pPr>
            <w:r>
              <w:rPr>
                <w:b/>
              </w:rPr>
              <w:t>Implementation Guideline</w:t>
            </w:r>
          </w:p>
        </w:tc>
      </w:tr>
      <w:tr w:rsidR="0043795C" w:rsidRPr="00453F47" w14:paraId="11F368CC" w14:textId="77777777" w:rsidTr="009A728F">
        <w:tc>
          <w:tcPr>
            <w:tcW w:w="2456" w:type="dxa"/>
          </w:tcPr>
          <w:p w14:paraId="111F545C" w14:textId="77777777" w:rsidR="00736B12" w:rsidRPr="00736B12" w:rsidRDefault="0043795C" w:rsidP="00A628FC">
            <w:r>
              <w:t>ATS_v1</w:t>
            </w:r>
          </w:p>
        </w:tc>
        <w:tc>
          <w:tcPr>
            <w:tcW w:w="1414" w:type="dxa"/>
          </w:tcPr>
          <w:p w14:paraId="79F40FCE" w14:textId="77777777" w:rsidR="00736B12" w:rsidRPr="00736B12" w:rsidRDefault="0043795C" w:rsidP="00A628FC">
            <w:r>
              <w:t>Mandatory</w:t>
            </w:r>
          </w:p>
        </w:tc>
        <w:tc>
          <w:tcPr>
            <w:tcW w:w="3695" w:type="dxa"/>
          </w:tcPr>
          <w:p w14:paraId="230F4F7E" w14:textId="77777777" w:rsidR="00736B12" w:rsidRPr="0043795C" w:rsidRDefault="0043795C" w:rsidP="00A628FC">
            <w:r>
              <w:rPr>
                <w:i/>
              </w:rPr>
              <w:t>Tagname.</w:t>
            </w:r>
            <w:r>
              <w:t>ADDON</w:t>
            </w:r>
          </w:p>
        </w:tc>
        <w:tc>
          <w:tcPr>
            <w:tcW w:w="1734" w:type="dxa"/>
          </w:tcPr>
          <w:p w14:paraId="1D695FC7" w14:textId="77777777" w:rsidR="00736B12" w:rsidRPr="00736B12" w:rsidRDefault="0043795C" w:rsidP="00A628FC">
            <w:r>
              <w:t>ATS AOI</w:t>
            </w:r>
          </w:p>
        </w:tc>
        <w:tc>
          <w:tcPr>
            <w:tcW w:w="3229" w:type="dxa"/>
          </w:tcPr>
          <w:p w14:paraId="6E8C2850" w14:textId="53C5CC9C" w:rsidR="00736B12" w:rsidRPr="00736B12" w:rsidRDefault="0043795C" w:rsidP="00A628FC">
            <w:del w:id="0" w:author="Steve Cauduro" w:date="2020-03-18T13:13:00Z">
              <w:r>
                <w:delText>N/Ap</w:delText>
              </w:r>
            </w:del>
            <w:ins w:id="1" w:author="Steve Cauduro" w:date="2020-03-18T13:13:00Z">
              <w:r w:rsidR="00B67A3E">
                <w:t>N/A</w:t>
              </w:r>
            </w:ins>
          </w:p>
        </w:tc>
      </w:tr>
      <w:tr w:rsidR="0043795C" w:rsidRPr="00453F47" w14:paraId="4ACF61C1" w14:textId="77777777" w:rsidTr="009A728F">
        <w:tc>
          <w:tcPr>
            <w:tcW w:w="2456" w:type="dxa"/>
          </w:tcPr>
          <w:p w14:paraId="42080498" w14:textId="77777777" w:rsidR="00736B12" w:rsidRDefault="0043795C" w:rsidP="00A628FC">
            <w:r>
              <w:t>Alarm_Sim_Enable</w:t>
            </w:r>
          </w:p>
        </w:tc>
        <w:tc>
          <w:tcPr>
            <w:tcW w:w="1414" w:type="dxa"/>
          </w:tcPr>
          <w:p w14:paraId="48A514AF" w14:textId="77777777" w:rsidR="00736B12" w:rsidRDefault="0043795C" w:rsidP="00A628FC">
            <w:r>
              <w:t>Mandatory</w:t>
            </w:r>
          </w:p>
        </w:tc>
        <w:tc>
          <w:tcPr>
            <w:tcW w:w="3695" w:type="dxa"/>
          </w:tcPr>
          <w:p w14:paraId="001752C6" w14:textId="77777777" w:rsidR="00736B12" w:rsidRPr="0043795C" w:rsidRDefault="0043795C" w:rsidP="00A628FC">
            <w:r>
              <w:rPr>
                <w:i/>
              </w:rPr>
              <w:t>Tagname</w:t>
            </w:r>
            <w:r>
              <w:t>.PB_SM</w:t>
            </w:r>
          </w:p>
        </w:tc>
        <w:tc>
          <w:tcPr>
            <w:tcW w:w="1734" w:type="dxa"/>
          </w:tcPr>
          <w:p w14:paraId="19CF1733" w14:textId="77777777" w:rsidR="00736B12" w:rsidRDefault="0043795C" w:rsidP="00A628FC">
            <w:r>
              <w:t>Alarm Simulate PB</w:t>
            </w:r>
          </w:p>
        </w:tc>
        <w:tc>
          <w:tcPr>
            <w:tcW w:w="3229" w:type="dxa"/>
          </w:tcPr>
          <w:p w14:paraId="38B9CBE2" w14:textId="66475828" w:rsidR="00736B12" w:rsidRDefault="0043795C" w:rsidP="00A628FC">
            <w:del w:id="2" w:author="Steve Cauduro" w:date="2020-03-18T13:13:00Z">
              <w:r>
                <w:delText>N/Ap</w:delText>
              </w:r>
            </w:del>
            <w:ins w:id="3" w:author="Steve Cauduro" w:date="2020-03-18T13:13:00Z">
              <w:r w:rsidR="00B67A3E">
                <w:t>N/A</w:t>
              </w:r>
            </w:ins>
          </w:p>
        </w:tc>
      </w:tr>
      <w:tr w:rsidR="0043795C" w:rsidRPr="00453F47" w14:paraId="1EA9A962" w14:textId="77777777" w:rsidTr="009A728F">
        <w:trPr>
          <w:trHeight w:val="611"/>
        </w:trPr>
        <w:tc>
          <w:tcPr>
            <w:tcW w:w="2456" w:type="dxa"/>
          </w:tcPr>
          <w:p w14:paraId="10E609C6" w14:textId="77777777" w:rsidR="00736B12" w:rsidRDefault="0043795C" w:rsidP="00A628FC">
            <w:r>
              <w:t>Control_Mode</w:t>
            </w:r>
          </w:p>
        </w:tc>
        <w:tc>
          <w:tcPr>
            <w:tcW w:w="1414" w:type="dxa"/>
          </w:tcPr>
          <w:p w14:paraId="6411B08B" w14:textId="77777777" w:rsidR="00736B12" w:rsidRDefault="0043795C" w:rsidP="00A628FC">
            <w:r>
              <w:t>Mandatory</w:t>
            </w:r>
          </w:p>
        </w:tc>
        <w:tc>
          <w:tcPr>
            <w:tcW w:w="3695" w:type="dxa"/>
          </w:tcPr>
          <w:p w14:paraId="15AEA681" w14:textId="77777777" w:rsidR="00736B12" w:rsidRPr="0043795C" w:rsidRDefault="0043795C" w:rsidP="00A628FC">
            <w:r>
              <w:rPr>
                <w:i/>
              </w:rPr>
              <w:t>Tagname</w:t>
            </w:r>
            <w:r>
              <w:t>.DI_CL.eng</w:t>
            </w:r>
          </w:p>
        </w:tc>
        <w:tc>
          <w:tcPr>
            <w:tcW w:w="1734" w:type="dxa"/>
          </w:tcPr>
          <w:p w14:paraId="68366CD1" w14:textId="77777777" w:rsidR="00736B12" w:rsidRDefault="0043795C" w:rsidP="00A628FC">
            <w:r>
              <w:t>Control Mode Input Status</w:t>
            </w:r>
          </w:p>
        </w:tc>
        <w:tc>
          <w:tcPr>
            <w:tcW w:w="3229" w:type="dxa"/>
          </w:tcPr>
          <w:p w14:paraId="0AF9727C" w14:textId="5A0DEE6A" w:rsidR="00736B12" w:rsidRDefault="0043795C" w:rsidP="00A628FC">
            <w:del w:id="4" w:author="Steve Cauduro" w:date="2020-03-18T13:13:00Z">
              <w:r>
                <w:delText>N/Ap</w:delText>
              </w:r>
            </w:del>
            <w:ins w:id="5" w:author="Steve Cauduro" w:date="2020-03-18T13:13:00Z">
              <w:r w:rsidR="00B67A3E">
                <w:t>N/A</w:t>
              </w:r>
            </w:ins>
          </w:p>
        </w:tc>
      </w:tr>
      <w:tr w:rsidR="0043795C" w:rsidRPr="00453F47" w14:paraId="5CBF7EBB" w14:textId="77777777" w:rsidTr="009A728F">
        <w:tc>
          <w:tcPr>
            <w:tcW w:w="2456" w:type="dxa"/>
          </w:tcPr>
          <w:p w14:paraId="6DD3E020" w14:textId="77777777" w:rsidR="00736B12" w:rsidRDefault="0043795C" w:rsidP="00A628FC">
            <w:r>
              <w:t>On_Emergency_Power</w:t>
            </w:r>
          </w:p>
        </w:tc>
        <w:tc>
          <w:tcPr>
            <w:tcW w:w="1414" w:type="dxa"/>
          </w:tcPr>
          <w:p w14:paraId="744A2F6C" w14:textId="77777777" w:rsidR="00736B12" w:rsidRDefault="0043795C" w:rsidP="00A628FC">
            <w:r>
              <w:t>Mandatory</w:t>
            </w:r>
          </w:p>
        </w:tc>
        <w:tc>
          <w:tcPr>
            <w:tcW w:w="3695" w:type="dxa"/>
          </w:tcPr>
          <w:p w14:paraId="5D0A2F8E" w14:textId="77777777" w:rsidR="00736B12" w:rsidRPr="000E232C" w:rsidRDefault="0043795C" w:rsidP="0043795C">
            <w:r>
              <w:rPr>
                <w:i/>
              </w:rPr>
              <w:t>Tagname</w:t>
            </w:r>
            <w:r>
              <w:t>.DA_JE.eng</w:t>
            </w:r>
          </w:p>
        </w:tc>
        <w:tc>
          <w:tcPr>
            <w:tcW w:w="1734" w:type="dxa"/>
          </w:tcPr>
          <w:p w14:paraId="6ACF3506" w14:textId="77777777" w:rsidR="00736B12" w:rsidRDefault="0043795C" w:rsidP="00A628FC">
            <w:r>
              <w:t>Emergency Power Input Status</w:t>
            </w:r>
          </w:p>
        </w:tc>
        <w:tc>
          <w:tcPr>
            <w:tcW w:w="3229" w:type="dxa"/>
          </w:tcPr>
          <w:p w14:paraId="2A320A3D" w14:textId="63804A52" w:rsidR="00736B12" w:rsidRDefault="0043795C" w:rsidP="00A628FC">
            <w:del w:id="6" w:author="Steve Cauduro" w:date="2020-03-18T13:13:00Z">
              <w:r>
                <w:delText>N/Ap</w:delText>
              </w:r>
            </w:del>
            <w:ins w:id="7" w:author="Steve Cauduro" w:date="2020-03-18T13:13:00Z">
              <w:r w:rsidR="00B67A3E">
                <w:t>N/A</w:t>
              </w:r>
            </w:ins>
          </w:p>
        </w:tc>
      </w:tr>
      <w:tr w:rsidR="0043795C" w:rsidRPr="00453F47" w14:paraId="148C7ABF" w14:textId="77777777" w:rsidTr="009A728F">
        <w:tc>
          <w:tcPr>
            <w:tcW w:w="2456" w:type="dxa"/>
          </w:tcPr>
          <w:p w14:paraId="396DAB18" w14:textId="77777777" w:rsidR="00736B12" w:rsidRDefault="0043795C" w:rsidP="00A628FC">
            <w:r>
              <w:t>On_Normal_Power</w:t>
            </w:r>
          </w:p>
        </w:tc>
        <w:tc>
          <w:tcPr>
            <w:tcW w:w="1414" w:type="dxa"/>
          </w:tcPr>
          <w:p w14:paraId="3F49856B" w14:textId="77777777" w:rsidR="00736B12" w:rsidRDefault="0043795C" w:rsidP="00A628FC">
            <w:r>
              <w:t>Mandatory</w:t>
            </w:r>
          </w:p>
        </w:tc>
        <w:tc>
          <w:tcPr>
            <w:tcW w:w="3695" w:type="dxa"/>
          </w:tcPr>
          <w:p w14:paraId="02904193" w14:textId="77777777" w:rsidR="00736B12" w:rsidRPr="00946C3A" w:rsidRDefault="0043795C" w:rsidP="0043795C">
            <w:r>
              <w:rPr>
                <w:i/>
              </w:rPr>
              <w:t>Tagname</w:t>
            </w:r>
            <w:r>
              <w:t>.DI_JN.eng</w:t>
            </w:r>
          </w:p>
        </w:tc>
        <w:tc>
          <w:tcPr>
            <w:tcW w:w="1734" w:type="dxa"/>
          </w:tcPr>
          <w:p w14:paraId="733066DC" w14:textId="77777777" w:rsidR="00736B12" w:rsidRDefault="0043795C" w:rsidP="00A628FC">
            <w:r>
              <w:t>Normal Power Input Status</w:t>
            </w:r>
          </w:p>
        </w:tc>
        <w:tc>
          <w:tcPr>
            <w:tcW w:w="3229" w:type="dxa"/>
          </w:tcPr>
          <w:p w14:paraId="22E70A8D" w14:textId="4BB0289F" w:rsidR="00736B12" w:rsidRDefault="0043795C" w:rsidP="00A628FC">
            <w:del w:id="8" w:author="Steve Cauduro" w:date="2020-03-18T13:13:00Z">
              <w:r>
                <w:delText>N/Ap</w:delText>
              </w:r>
            </w:del>
            <w:ins w:id="9" w:author="Steve Cauduro" w:date="2020-03-18T13:13:00Z">
              <w:r w:rsidR="00B67A3E">
                <w:t>N/A</w:t>
              </w:r>
            </w:ins>
          </w:p>
        </w:tc>
      </w:tr>
      <w:tr w:rsidR="000237A1" w:rsidRPr="00453F47" w14:paraId="04EE522A" w14:textId="77777777" w:rsidTr="009A728F">
        <w:tc>
          <w:tcPr>
            <w:tcW w:w="2456" w:type="dxa"/>
          </w:tcPr>
          <w:p w14:paraId="6C4DBBB7" w14:textId="77777777" w:rsidR="0043795C" w:rsidRDefault="0043795C" w:rsidP="00A628FC">
            <w:r>
              <w:t>Stop_Test_Request</w:t>
            </w:r>
          </w:p>
        </w:tc>
        <w:tc>
          <w:tcPr>
            <w:tcW w:w="1414" w:type="dxa"/>
          </w:tcPr>
          <w:p w14:paraId="7D273C82" w14:textId="77777777" w:rsidR="0043795C" w:rsidRDefault="0043795C" w:rsidP="00A628FC">
            <w:r>
              <w:t>Mandatory</w:t>
            </w:r>
          </w:p>
        </w:tc>
        <w:tc>
          <w:tcPr>
            <w:tcW w:w="3695" w:type="dxa"/>
          </w:tcPr>
          <w:p w14:paraId="6549501E" w14:textId="77777777" w:rsidR="0043795C" w:rsidRPr="0043795C" w:rsidRDefault="0043795C" w:rsidP="0043795C">
            <w:r>
              <w:rPr>
                <w:i/>
              </w:rPr>
              <w:t>Tagname.</w:t>
            </w:r>
            <w:r>
              <w:t>PB_PC</w:t>
            </w:r>
          </w:p>
        </w:tc>
        <w:tc>
          <w:tcPr>
            <w:tcW w:w="1734" w:type="dxa"/>
          </w:tcPr>
          <w:p w14:paraId="489389B5" w14:textId="77777777" w:rsidR="0043795C" w:rsidRDefault="000237A1" w:rsidP="00A628FC">
            <w:r>
              <w:t>Stop ATS Test PB</w:t>
            </w:r>
          </w:p>
        </w:tc>
        <w:tc>
          <w:tcPr>
            <w:tcW w:w="3229" w:type="dxa"/>
          </w:tcPr>
          <w:p w14:paraId="5F16B36D" w14:textId="401326C4" w:rsidR="0043795C" w:rsidRDefault="000237A1" w:rsidP="00A628FC">
            <w:del w:id="10" w:author="Steve Cauduro" w:date="2020-03-18T13:13:00Z">
              <w:r>
                <w:delText>N/Ap</w:delText>
              </w:r>
            </w:del>
            <w:ins w:id="11" w:author="Steve Cauduro" w:date="2020-03-18T13:13:00Z">
              <w:r w:rsidR="00B67A3E">
                <w:t>N/A</w:t>
              </w:r>
            </w:ins>
          </w:p>
        </w:tc>
      </w:tr>
      <w:tr w:rsidR="000237A1" w:rsidRPr="00453F47" w14:paraId="1F81F235" w14:textId="77777777" w:rsidTr="009A728F">
        <w:tc>
          <w:tcPr>
            <w:tcW w:w="2456" w:type="dxa"/>
          </w:tcPr>
          <w:p w14:paraId="45D2C882" w14:textId="77777777" w:rsidR="0043795C" w:rsidRDefault="0043795C" w:rsidP="00A628FC">
            <w:r>
              <w:t>Start_Test_Request</w:t>
            </w:r>
          </w:p>
        </w:tc>
        <w:tc>
          <w:tcPr>
            <w:tcW w:w="1414" w:type="dxa"/>
          </w:tcPr>
          <w:p w14:paraId="4263065B" w14:textId="77777777" w:rsidR="0043795C" w:rsidRDefault="0043795C" w:rsidP="00A628FC">
            <w:r>
              <w:t>Mandatory</w:t>
            </w:r>
          </w:p>
        </w:tc>
        <w:tc>
          <w:tcPr>
            <w:tcW w:w="3695" w:type="dxa"/>
          </w:tcPr>
          <w:p w14:paraId="6BF7B6CF" w14:textId="77777777" w:rsidR="0043795C" w:rsidRDefault="0043795C" w:rsidP="0043795C">
            <w:pPr>
              <w:rPr>
                <w:i/>
              </w:rPr>
            </w:pPr>
            <w:r>
              <w:rPr>
                <w:i/>
              </w:rPr>
              <w:t>Tagname.</w:t>
            </w:r>
            <w:r>
              <w:t>PB_PO</w:t>
            </w:r>
          </w:p>
        </w:tc>
        <w:tc>
          <w:tcPr>
            <w:tcW w:w="1734" w:type="dxa"/>
          </w:tcPr>
          <w:p w14:paraId="192D16AB" w14:textId="77777777" w:rsidR="0043795C" w:rsidRDefault="000237A1" w:rsidP="00A628FC">
            <w:r>
              <w:t>Start ATS Test PB</w:t>
            </w:r>
          </w:p>
        </w:tc>
        <w:tc>
          <w:tcPr>
            <w:tcW w:w="3229" w:type="dxa"/>
          </w:tcPr>
          <w:p w14:paraId="71CB4E26" w14:textId="39C30039" w:rsidR="0043795C" w:rsidRDefault="000237A1" w:rsidP="00A628FC">
            <w:del w:id="12" w:author="Steve Cauduro" w:date="2020-03-18T13:13:00Z">
              <w:r>
                <w:delText>N/Ap</w:delText>
              </w:r>
            </w:del>
            <w:ins w:id="13" w:author="Steve Cauduro" w:date="2020-03-18T13:13:00Z">
              <w:r w:rsidR="00B67A3E">
                <w:t>N/A</w:t>
              </w:r>
            </w:ins>
          </w:p>
        </w:tc>
      </w:tr>
      <w:tr w:rsidR="000237A1" w:rsidRPr="00453F47" w14:paraId="3E7B037F" w14:textId="77777777" w:rsidTr="009A728F">
        <w:tc>
          <w:tcPr>
            <w:tcW w:w="2456" w:type="dxa"/>
          </w:tcPr>
          <w:p w14:paraId="57358C08" w14:textId="77777777" w:rsidR="0043795C" w:rsidRDefault="0043795C" w:rsidP="00A628FC">
            <w:r>
              <w:t>Maintained_Run_Output</w:t>
            </w:r>
          </w:p>
        </w:tc>
        <w:tc>
          <w:tcPr>
            <w:tcW w:w="1414" w:type="dxa"/>
          </w:tcPr>
          <w:p w14:paraId="3C49F243" w14:textId="77777777" w:rsidR="0043795C" w:rsidRDefault="0043795C" w:rsidP="00A628FC">
            <w:r>
              <w:t>Mandatory</w:t>
            </w:r>
          </w:p>
        </w:tc>
        <w:tc>
          <w:tcPr>
            <w:tcW w:w="3695" w:type="dxa"/>
          </w:tcPr>
          <w:p w14:paraId="7BDFC8A1" w14:textId="77777777" w:rsidR="0043795C" w:rsidRDefault="0043795C" w:rsidP="0043795C">
            <w:pPr>
              <w:rPr>
                <w:i/>
              </w:rPr>
            </w:pPr>
            <w:r>
              <w:rPr>
                <w:i/>
              </w:rPr>
              <w:t>Tagname.</w:t>
            </w:r>
            <w:r>
              <w:t>DO_ST.eng</w:t>
            </w:r>
          </w:p>
        </w:tc>
        <w:tc>
          <w:tcPr>
            <w:tcW w:w="1734" w:type="dxa"/>
          </w:tcPr>
          <w:p w14:paraId="5320D5F4" w14:textId="77777777" w:rsidR="0043795C" w:rsidRDefault="000237A1" w:rsidP="00A628FC">
            <w:r>
              <w:t>ATS Test Command</w:t>
            </w:r>
          </w:p>
        </w:tc>
        <w:tc>
          <w:tcPr>
            <w:tcW w:w="3229" w:type="dxa"/>
          </w:tcPr>
          <w:p w14:paraId="2DBCC915" w14:textId="77777777" w:rsidR="0043795C" w:rsidRDefault="000237A1" w:rsidP="00A628FC">
            <w:r>
              <w:t>Map to ATS Test Output in PLC</w:t>
            </w:r>
          </w:p>
        </w:tc>
      </w:tr>
      <w:tr w:rsidR="000237A1" w:rsidRPr="00453F47" w14:paraId="6BC235F4" w14:textId="77777777" w:rsidTr="009A728F">
        <w:tc>
          <w:tcPr>
            <w:tcW w:w="2456" w:type="dxa"/>
          </w:tcPr>
          <w:p w14:paraId="1041E2F3" w14:textId="77777777" w:rsidR="0043795C" w:rsidRDefault="0043795C" w:rsidP="00A628FC">
            <w:r>
              <w:t>Alarm_Disabled</w:t>
            </w:r>
          </w:p>
        </w:tc>
        <w:tc>
          <w:tcPr>
            <w:tcW w:w="1414" w:type="dxa"/>
          </w:tcPr>
          <w:p w14:paraId="4AAC4683" w14:textId="77777777" w:rsidR="0043795C" w:rsidRDefault="0043795C" w:rsidP="00A628FC">
            <w:r>
              <w:t>Mandatory</w:t>
            </w:r>
          </w:p>
        </w:tc>
        <w:tc>
          <w:tcPr>
            <w:tcW w:w="3695" w:type="dxa"/>
          </w:tcPr>
          <w:p w14:paraId="4E19FF4F" w14:textId="77777777" w:rsidR="0043795C" w:rsidRDefault="0043795C" w:rsidP="0043795C">
            <w:pPr>
              <w:rPr>
                <w:i/>
              </w:rPr>
            </w:pPr>
            <w:r>
              <w:rPr>
                <w:i/>
              </w:rPr>
              <w:t>Tagname.</w:t>
            </w:r>
            <w:r>
              <w:t>DI_AD</w:t>
            </w:r>
          </w:p>
        </w:tc>
        <w:tc>
          <w:tcPr>
            <w:tcW w:w="1734" w:type="dxa"/>
          </w:tcPr>
          <w:p w14:paraId="56644CDE" w14:textId="77777777" w:rsidR="0043795C" w:rsidRDefault="000237A1" w:rsidP="00A628FC">
            <w:r>
              <w:t>At least one alarm disabled</w:t>
            </w:r>
          </w:p>
        </w:tc>
        <w:tc>
          <w:tcPr>
            <w:tcW w:w="3229" w:type="dxa"/>
          </w:tcPr>
          <w:p w14:paraId="60E5D250" w14:textId="08EC6E71" w:rsidR="0043795C" w:rsidRDefault="000237A1" w:rsidP="00A628FC">
            <w:del w:id="14" w:author="Steve Cauduro" w:date="2020-03-18T13:13:00Z">
              <w:r>
                <w:delText>N/Ap</w:delText>
              </w:r>
            </w:del>
            <w:ins w:id="15" w:author="Steve Cauduro" w:date="2020-03-18T13:13:00Z">
              <w:r w:rsidR="00B67A3E">
                <w:t>N/A</w:t>
              </w:r>
            </w:ins>
          </w:p>
        </w:tc>
      </w:tr>
      <w:tr w:rsidR="000237A1" w:rsidRPr="00453F47" w14:paraId="38EEB194" w14:textId="77777777" w:rsidTr="009A728F">
        <w:tc>
          <w:tcPr>
            <w:tcW w:w="2456" w:type="dxa"/>
          </w:tcPr>
          <w:p w14:paraId="149CCB41" w14:textId="77777777" w:rsidR="0043795C" w:rsidRDefault="0043795C" w:rsidP="00A628FC">
            <w:r>
              <w:t>Alarms_Enable</w:t>
            </w:r>
          </w:p>
        </w:tc>
        <w:tc>
          <w:tcPr>
            <w:tcW w:w="1414" w:type="dxa"/>
          </w:tcPr>
          <w:p w14:paraId="5E2E2898" w14:textId="77777777" w:rsidR="0043795C" w:rsidRDefault="0043795C" w:rsidP="00A628FC">
            <w:r>
              <w:t>Mandatory</w:t>
            </w:r>
          </w:p>
        </w:tc>
        <w:tc>
          <w:tcPr>
            <w:tcW w:w="3695" w:type="dxa"/>
          </w:tcPr>
          <w:p w14:paraId="2BD840F6" w14:textId="77777777" w:rsidR="0043795C" w:rsidRDefault="0043795C" w:rsidP="0043795C">
            <w:pPr>
              <w:rPr>
                <w:i/>
              </w:rPr>
            </w:pPr>
            <w:r>
              <w:rPr>
                <w:i/>
              </w:rPr>
              <w:t>Tagname.</w:t>
            </w:r>
            <w:r>
              <w:t>PB_AE</w:t>
            </w:r>
          </w:p>
        </w:tc>
        <w:tc>
          <w:tcPr>
            <w:tcW w:w="1734" w:type="dxa"/>
          </w:tcPr>
          <w:p w14:paraId="2240ECDE" w14:textId="77777777" w:rsidR="0043795C" w:rsidRDefault="000237A1" w:rsidP="00A628FC">
            <w:r>
              <w:t>Global Alarm Enables</w:t>
            </w:r>
          </w:p>
        </w:tc>
        <w:tc>
          <w:tcPr>
            <w:tcW w:w="3229" w:type="dxa"/>
          </w:tcPr>
          <w:p w14:paraId="2FCBCFC6" w14:textId="71558F75" w:rsidR="0043795C" w:rsidRDefault="000237A1" w:rsidP="00A628FC">
            <w:del w:id="16" w:author="Steve Cauduro" w:date="2020-03-18T13:13:00Z">
              <w:r>
                <w:delText>N/Ap</w:delText>
              </w:r>
            </w:del>
            <w:ins w:id="17" w:author="Steve Cauduro" w:date="2020-03-18T13:13:00Z">
              <w:r w:rsidR="00B67A3E">
                <w:t>N/A</w:t>
              </w:r>
            </w:ins>
          </w:p>
        </w:tc>
      </w:tr>
      <w:tr w:rsidR="000237A1" w:rsidRPr="00453F47" w14:paraId="03D414A9" w14:textId="77777777" w:rsidTr="009A728F">
        <w:tc>
          <w:tcPr>
            <w:tcW w:w="2456" w:type="dxa"/>
          </w:tcPr>
          <w:p w14:paraId="381F3BA8" w14:textId="77777777" w:rsidR="0043795C" w:rsidRDefault="0043795C" w:rsidP="00A628FC">
            <w:r>
              <w:lastRenderedPageBreak/>
              <w:t>Fail_To_Xfer_Enable</w:t>
            </w:r>
          </w:p>
        </w:tc>
        <w:tc>
          <w:tcPr>
            <w:tcW w:w="1414" w:type="dxa"/>
          </w:tcPr>
          <w:p w14:paraId="21405B0C" w14:textId="77777777" w:rsidR="0043795C" w:rsidRDefault="0043795C" w:rsidP="00A628FC">
            <w:r>
              <w:t>Mandatory</w:t>
            </w:r>
          </w:p>
        </w:tc>
        <w:tc>
          <w:tcPr>
            <w:tcW w:w="3695" w:type="dxa"/>
          </w:tcPr>
          <w:p w14:paraId="3CF1ABFC" w14:textId="77777777" w:rsidR="0043795C" w:rsidRDefault="0043795C" w:rsidP="0043795C">
            <w:pPr>
              <w:rPr>
                <w:i/>
              </w:rPr>
            </w:pPr>
            <w:r>
              <w:rPr>
                <w:i/>
              </w:rPr>
              <w:t>Tagname.</w:t>
            </w:r>
            <w:r>
              <w:t>PB_JR</w:t>
            </w:r>
          </w:p>
        </w:tc>
        <w:tc>
          <w:tcPr>
            <w:tcW w:w="1734" w:type="dxa"/>
          </w:tcPr>
          <w:p w14:paraId="1E5FA71C" w14:textId="77777777" w:rsidR="0043795C" w:rsidRDefault="000237A1" w:rsidP="00A628FC">
            <w:r>
              <w:t>Fail to Transfer Enables</w:t>
            </w:r>
          </w:p>
        </w:tc>
        <w:tc>
          <w:tcPr>
            <w:tcW w:w="3229" w:type="dxa"/>
          </w:tcPr>
          <w:p w14:paraId="569A985D" w14:textId="7A6D745C" w:rsidR="0043795C" w:rsidRDefault="000237A1" w:rsidP="00A628FC">
            <w:del w:id="18" w:author="Steve Cauduro" w:date="2020-03-18T13:13:00Z">
              <w:r>
                <w:delText>N/Ap</w:delText>
              </w:r>
            </w:del>
            <w:ins w:id="19" w:author="Steve Cauduro" w:date="2020-03-18T13:13:00Z">
              <w:r w:rsidR="00B67A3E">
                <w:t>N/A</w:t>
              </w:r>
            </w:ins>
          </w:p>
        </w:tc>
      </w:tr>
      <w:tr w:rsidR="000237A1" w:rsidRPr="00453F47" w14:paraId="46DC284E" w14:textId="77777777" w:rsidTr="009A728F">
        <w:tc>
          <w:tcPr>
            <w:tcW w:w="2456" w:type="dxa"/>
          </w:tcPr>
          <w:p w14:paraId="7A2947F2" w14:textId="77777777" w:rsidR="0043795C" w:rsidRDefault="0043795C" w:rsidP="00A628FC">
            <w:r>
              <w:t>Fail_To_Xfer_Mask</w:t>
            </w:r>
          </w:p>
        </w:tc>
        <w:tc>
          <w:tcPr>
            <w:tcW w:w="1414" w:type="dxa"/>
          </w:tcPr>
          <w:p w14:paraId="1CBA03BB" w14:textId="77777777" w:rsidR="0043795C" w:rsidRDefault="0043795C" w:rsidP="00A628FC">
            <w:r>
              <w:t>Optional</w:t>
            </w:r>
          </w:p>
        </w:tc>
        <w:tc>
          <w:tcPr>
            <w:tcW w:w="3695" w:type="dxa"/>
          </w:tcPr>
          <w:p w14:paraId="272DD74E" w14:textId="77777777" w:rsidR="0043795C" w:rsidRPr="0043795C" w:rsidRDefault="0043795C" w:rsidP="0043795C">
            <w:r>
              <w:rPr>
                <w:i/>
              </w:rPr>
              <w:t>Tagname.</w:t>
            </w:r>
            <w:r>
              <w:t>ADDON.Fail_to_Xfer_Mask</w:t>
            </w:r>
          </w:p>
        </w:tc>
        <w:tc>
          <w:tcPr>
            <w:tcW w:w="1734" w:type="dxa"/>
          </w:tcPr>
          <w:p w14:paraId="24A991EC" w14:textId="77777777" w:rsidR="0043795C" w:rsidRDefault="000237A1" w:rsidP="00A628FC">
            <w:r>
              <w:t>Fail to Transfer Alarm Mask</w:t>
            </w:r>
          </w:p>
        </w:tc>
        <w:tc>
          <w:tcPr>
            <w:tcW w:w="3229" w:type="dxa"/>
          </w:tcPr>
          <w:p w14:paraId="184FC242" w14:textId="77777777" w:rsidR="0043795C" w:rsidRDefault="000237A1" w:rsidP="000237A1">
            <w:r>
              <w:t>Program external to the AOI with conditions that should inhibit the evaluation of the fail to transfer alarm logic</w:t>
            </w:r>
          </w:p>
        </w:tc>
      </w:tr>
      <w:tr w:rsidR="000237A1" w:rsidRPr="00453F47" w14:paraId="0A7BEBB0" w14:textId="77777777" w:rsidTr="009A728F">
        <w:tc>
          <w:tcPr>
            <w:tcW w:w="2456" w:type="dxa"/>
          </w:tcPr>
          <w:p w14:paraId="0703195F" w14:textId="77777777" w:rsidR="0043795C" w:rsidRDefault="0043795C" w:rsidP="00A628FC">
            <w:r>
              <w:t>Fail_To_Xfer</w:t>
            </w:r>
          </w:p>
        </w:tc>
        <w:tc>
          <w:tcPr>
            <w:tcW w:w="1414" w:type="dxa"/>
          </w:tcPr>
          <w:p w14:paraId="1CF10D9B" w14:textId="77777777" w:rsidR="0043795C" w:rsidRDefault="0043795C" w:rsidP="00A628FC">
            <w:r>
              <w:t>Mandatory</w:t>
            </w:r>
          </w:p>
        </w:tc>
        <w:tc>
          <w:tcPr>
            <w:tcW w:w="3695" w:type="dxa"/>
          </w:tcPr>
          <w:p w14:paraId="66A3C0B5" w14:textId="77777777" w:rsidR="0043795C" w:rsidRDefault="0043795C" w:rsidP="0043795C">
            <w:pPr>
              <w:rPr>
                <w:i/>
              </w:rPr>
            </w:pPr>
            <w:r>
              <w:rPr>
                <w:i/>
              </w:rPr>
              <w:t>Tagname.</w:t>
            </w:r>
            <w:r>
              <w:t>DA_JR</w:t>
            </w:r>
          </w:p>
        </w:tc>
        <w:tc>
          <w:tcPr>
            <w:tcW w:w="1734" w:type="dxa"/>
          </w:tcPr>
          <w:p w14:paraId="3324D1F2" w14:textId="77777777" w:rsidR="0043795C" w:rsidRDefault="000237A1" w:rsidP="00A628FC">
            <w:r>
              <w:t>Fail to Transfer Alarm</w:t>
            </w:r>
          </w:p>
        </w:tc>
        <w:tc>
          <w:tcPr>
            <w:tcW w:w="3229" w:type="dxa"/>
          </w:tcPr>
          <w:p w14:paraId="269703DD" w14:textId="5415ED2C" w:rsidR="0043795C" w:rsidRDefault="000237A1" w:rsidP="00A628FC">
            <w:del w:id="20" w:author="Steve Cauduro" w:date="2020-03-18T13:13:00Z">
              <w:r>
                <w:delText>N/Ap</w:delText>
              </w:r>
            </w:del>
            <w:ins w:id="21" w:author="Steve Cauduro" w:date="2020-03-18T13:13:00Z">
              <w:r w:rsidR="00B67A3E">
                <w:t>N/A</w:t>
              </w:r>
            </w:ins>
          </w:p>
        </w:tc>
      </w:tr>
      <w:tr w:rsidR="000237A1" w:rsidRPr="00453F47" w14:paraId="7083794F" w14:textId="77777777" w:rsidTr="009A728F">
        <w:tc>
          <w:tcPr>
            <w:tcW w:w="2456" w:type="dxa"/>
          </w:tcPr>
          <w:p w14:paraId="4F0D6D78" w14:textId="77777777" w:rsidR="0043795C" w:rsidRDefault="0043795C" w:rsidP="0043795C">
            <w:r>
              <w:t>No</w:t>
            </w:r>
            <w:r w:rsidR="00E01359">
              <w:t>t</w:t>
            </w:r>
            <w:r>
              <w:t>_in_Auto_Enable</w:t>
            </w:r>
          </w:p>
        </w:tc>
        <w:tc>
          <w:tcPr>
            <w:tcW w:w="1414" w:type="dxa"/>
          </w:tcPr>
          <w:p w14:paraId="512D66B7" w14:textId="77777777" w:rsidR="0043795C" w:rsidRDefault="0043795C" w:rsidP="00A628FC">
            <w:r>
              <w:t>Mandatory</w:t>
            </w:r>
          </w:p>
        </w:tc>
        <w:tc>
          <w:tcPr>
            <w:tcW w:w="3695" w:type="dxa"/>
          </w:tcPr>
          <w:p w14:paraId="55CA5751" w14:textId="77777777" w:rsidR="0043795C" w:rsidRDefault="0043795C" w:rsidP="0043795C">
            <w:pPr>
              <w:rPr>
                <w:i/>
              </w:rPr>
            </w:pPr>
            <w:r>
              <w:rPr>
                <w:i/>
              </w:rPr>
              <w:t>Tagname.</w:t>
            </w:r>
            <w:r>
              <w:t>PB_RM</w:t>
            </w:r>
          </w:p>
        </w:tc>
        <w:tc>
          <w:tcPr>
            <w:tcW w:w="1734" w:type="dxa"/>
          </w:tcPr>
          <w:p w14:paraId="4E849A4A" w14:textId="77777777" w:rsidR="0043795C" w:rsidRDefault="000237A1" w:rsidP="00A628FC">
            <w:r>
              <w:t>Not in Auto Enables</w:t>
            </w:r>
          </w:p>
        </w:tc>
        <w:tc>
          <w:tcPr>
            <w:tcW w:w="3229" w:type="dxa"/>
          </w:tcPr>
          <w:p w14:paraId="501FD6E2" w14:textId="6838A5A5" w:rsidR="0043795C" w:rsidRDefault="000237A1" w:rsidP="00A628FC">
            <w:del w:id="22" w:author="Steve Cauduro" w:date="2020-03-18T13:13:00Z">
              <w:r>
                <w:delText>N/Ap</w:delText>
              </w:r>
            </w:del>
            <w:ins w:id="23" w:author="Steve Cauduro" w:date="2020-03-18T13:13:00Z">
              <w:r w:rsidR="00B67A3E">
                <w:t>N/A</w:t>
              </w:r>
            </w:ins>
          </w:p>
        </w:tc>
      </w:tr>
      <w:tr w:rsidR="000237A1" w:rsidRPr="00453F47" w14:paraId="77454B4D" w14:textId="77777777" w:rsidTr="009A728F">
        <w:tc>
          <w:tcPr>
            <w:tcW w:w="2456" w:type="dxa"/>
          </w:tcPr>
          <w:p w14:paraId="7ED1CA66" w14:textId="77777777" w:rsidR="0043795C" w:rsidRDefault="0043795C" w:rsidP="00A628FC">
            <w:r>
              <w:t>Not_in_Auto_Mask</w:t>
            </w:r>
          </w:p>
        </w:tc>
        <w:tc>
          <w:tcPr>
            <w:tcW w:w="1414" w:type="dxa"/>
          </w:tcPr>
          <w:p w14:paraId="514EB140" w14:textId="77777777" w:rsidR="0043795C" w:rsidRDefault="0043795C" w:rsidP="00A628FC">
            <w:r>
              <w:t>Optional</w:t>
            </w:r>
          </w:p>
        </w:tc>
        <w:tc>
          <w:tcPr>
            <w:tcW w:w="3695" w:type="dxa"/>
          </w:tcPr>
          <w:p w14:paraId="52F2CA60" w14:textId="77777777" w:rsidR="0043795C" w:rsidRDefault="0043795C" w:rsidP="0043795C">
            <w:pPr>
              <w:rPr>
                <w:i/>
              </w:rPr>
            </w:pPr>
            <w:r>
              <w:rPr>
                <w:i/>
              </w:rPr>
              <w:t>Tagname.</w:t>
            </w:r>
            <w:r>
              <w:t>ADDON.Not_In_Auto_Mask</w:t>
            </w:r>
          </w:p>
        </w:tc>
        <w:tc>
          <w:tcPr>
            <w:tcW w:w="1734" w:type="dxa"/>
          </w:tcPr>
          <w:p w14:paraId="474AB4D1" w14:textId="77777777" w:rsidR="0043795C" w:rsidRDefault="000237A1" w:rsidP="00A628FC">
            <w:r>
              <w:t>Not In Auto Alarm Mask</w:t>
            </w:r>
          </w:p>
        </w:tc>
        <w:tc>
          <w:tcPr>
            <w:tcW w:w="3229" w:type="dxa"/>
          </w:tcPr>
          <w:p w14:paraId="18079E01" w14:textId="77777777" w:rsidR="0043795C" w:rsidRDefault="000237A1" w:rsidP="000237A1">
            <w:r>
              <w:t>Program external to the AOI with conditions that should inhibit the evaluation of the not in auto alarm logic</w:t>
            </w:r>
          </w:p>
        </w:tc>
      </w:tr>
      <w:tr w:rsidR="000237A1" w:rsidRPr="00453F47" w14:paraId="2A32831D" w14:textId="77777777" w:rsidTr="009A728F">
        <w:tc>
          <w:tcPr>
            <w:tcW w:w="2456" w:type="dxa"/>
          </w:tcPr>
          <w:p w14:paraId="3866B8FE" w14:textId="77777777" w:rsidR="0043795C" w:rsidRDefault="0043795C" w:rsidP="00A628FC">
            <w:r>
              <w:t>Not_in_Auto</w:t>
            </w:r>
          </w:p>
        </w:tc>
        <w:tc>
          <w:tcPr>
            <w:tcW w:w="1414" w:type="dxa"/>
          </w:tcPr>
          <w:p w14:paraId="57D3B107" w14:textId="77777777" w:rsidR="0043795C" w:rsidRDefault="0043795C" w:rsidP="00A628FC">
            <w:r>
              <w:t>Mandatory</w:t>
            </w:r>
          </w:p>
        </w:tc>
        <w:tc>
          <w:tcPr>
            <w:tcW w:w="3695" w:type="dxa"/>
          </w:tcPr>
          <w:p w14:paraId="6F3B41B1" w14:textId="77777777" w:rsidR="0043795C" w:rsidRDefault="0043795C" w:rsidP="0043795C">
            <w:pPr>
              <w:rPr>
                <w:i/>
              </w:rPr>
            </w:pPr>
            <w:r>
              <w:rPr>
                <w:i/>
              </w:rPr>
              <w:t>Tagname.</w:t>
            </w:r>
            <w:r>
              <w:t>DA_RM</w:t>
            </w:r>
          </w:p>
        </w:tc>
        <w:tc>
          <w:tcPr>
            <w:tcW w:w="1734" w:type="dxa"/>
          </w:tcPr>
          <w:p w14:paraId="4F540F92" w14:textId="77777777" w:rsidR="0043795C" w:rsidRDefault="000237A1" w:rsidP="00A628FC">
            <w:r>
              <w:t>Not in Auto Alarm</w:t>
            </w:r>
          </w:p>
        </w:tc>
        <w:tc>
          <w:tcPr>
            <w:tcW w:w="3229" w:type="dxa"/>
          </w:tcPr>
          <w:p w14:paraId="66E64002" w14:textId="6037A406" w:rsidR="0043795C" w:rsidRDefault="000237A1" w:rsidP="00A628FC">
            <w:del w:id="24" w:author="Steve Cauduro" w:date="2020-03-18T13:13:00Z">
              <w:r>
                <w:delText>N/Ap</w:delText>
              </w:r>
            </w:del>
            <w:ins w:id="25" w:author="Steve Cauduro" w:date="2020-03-18T13:13:00Z">
              <w:r w:rsidR="00B67A3E">
                <w:t>N/A</w:t>
              </w:r>
            </w:ins>
          </w:p>
        </w:tc>
      </w:tr>
      <w:tr w:rsidR="009A728F" w:rsidRPr="00453F47" w14:paraId="47E477BC" w14:textId="77777777" w:rsidTr="009A728F">
        <w:tc>
          <w:tcPr>
            <w:tcW w:w="2456" w:type="dxa"/>
          </w:tcPr>
          <w:p w14:paraId="6EDCC912" w14:textId="77777777" w:rsidR="009A728F" w:rsidRDefault="009A728F" w:rsidP="00685FE5">
            <w:r>
              <w:t>Dialer_Trigger</w:t>
            </w:r>
          </w:p>
        </w:tc>
        <w:tc>
          <w:tcPr>
            <w:tcW w:w="1414" w:type="dxa"/>
          </w:tcPr>
          <w:p w14:paraId="271ABA11" w14:textId="77777777" w:rsidR="009A728F" w:rsidRDefault="009A728F" w:rsidP="00685FE5">
            <w:r>
              <w:t>Optional</w:t>
            </w:r>
          </w:p>
        </w:tc>
        <w:tc>
          <w:tcPr>
            <w:tcW w:w="3695" w:type="dxa"/>
          </w:tcPr>
          <w:p w14:paraId="4760E1D6" w14:textId="77777777" w:rsidR="009A728F" w:rsidRPr="0001637A" w:rsidRDefault="009A728F" w:rsidP="00685FE5">
            <w:r>
              <w:rPr>
                <w:i/>
              </w:rPr>
              <w:t>Tagname.</w:t>
            </w:r>
            <w:r>
              <w:t>ADDON.Dialer_Trigger</w:t>
            </w:r>
          </w:p>
        </w:tc>
        <w:tc>
          <w:tcPr>
            <w:tcW w:w="1734" w:type="dxa"/>
          </w:tcPr>
          <w:p w14:paraId="6AC4A967" w14:textId="77777777" w:rsidR="009A728F" w:rsidRDefault="009A728F" w:rsidP="00685FE5">
            <w:r>
              <w:t>Alarm Dialer Trigger</w:t>
            </w:r>
          </w:p>
        </w:tc>
        <w:tc>
          <w:tcPr>
            <w:tcW w:w="3229" w:type="dxa"/>
          </w:tcPr>
          <w:p w14:paraId="15A3CC62" w14:textId="77777777" w:rsidR="009A728F" w:rsidRDefault="009A728F" w:rsidP="00685FE5">
            <w:r>
              <w:t>Use in a dialer routine to trigger callout of any alarms associated with the ATS</w:t>
            </w:r>
          </w:p>
        </w:tc>
      </w:tr>
      <w:tr w:rsidR="000237A1" w:rsidRPr="00453F47" w14:paraId="0C62F5D9" w14:textId="77777777" w:rsidTr="009A728F">
        <w:tc>
          <w:tcPr>
            <w:tcW w:w="2456" w:type="dxa"/>
          </w:tcPr>
          <w:p w14:paraId="22D2409D" w14:textId="77777777" w:rsidR="0043795C" w:rsidRDefault="0043795C" w:rsidP="00A628FC">
            <w:r>
              <w:t>Interlock</w:t>
            </w:r>
          </w:p>
        </w:tc>
        <w:tc>
          <w:tcPr>
            <w:tcW w:w="1414" w:type="dxa"/>
          </w:tcPr>
          <w:p w14:paraId="77058E4A" w14:textId="77777777" w:rsidR="0043795C" w:rsidRDefault="0043795C" w:rsidP="00A628FC">
            <w:r>
              <w:t>Optional</w:t>
            </w:r>
          </w:p>
        </w:tc>
        <w:tc>
          <w:tcPr>
            <w:tcW w:w="3695" w:type="dxa"/>
          </w:tcPr>
          <w:p w14:paraId="2B30A31F" w14:textId="77777777" w:rsidR="0043795C" w:rsidRDefault="0043795C" w:rsidP="0043795C">
            <w:pPr>
              <w:rPr>
                <w:i/>
              </w:rPr>
            </w:pPr>
            <w:r>
              <w:rPr>
                <w:i/>
              </w:rPr>
              <w:t>Tagname.</w:t>
            </w:r>
            <w:r>
              <w:t>ADDON.Interlock</w:t>
            </w:r>
          </w:p>
        </w:tc>
        <w:tc>
          <w:tcPr>
            <w:tcW w:w="1734" w:type="dxa"/>
          </w:tcPr>
          <w:p w14:paraId="03EEA805" w14:textId="77777777" w:rsidR="0043795C" w:rsidRDefault="000237A1" w:rsidP="000237A1">
            <w:r>
              <w:t>External Failure Operational Interlock</w:t>
            </w:r>
          </w:p>
        </w:tc>
        <w:tc>
          <w:tcPr>
            <w:tcW w:w="3229" w:type="dxa"/>
          </w:tcPr>
          <w:p w14:paraId="75B06D6D" w14:textId="77777777" w:rsidR="0043795C" w:rsidRDefault="0043795C" w:rsidP="00A628FC">
            <w:r>
              <w:t>Program external to the AOI to inhibit test mode operation based on state of other device tags</w:t>
            </w:r>
          </w:p>
        </w:tc>
      </w:tr>
      <w:tr w:rsidR="009A728F" w:rsidRPr="00453F47" w14:paraId="2A0E7B82" w14:textId="77777777" w:rsidTr="009A728F">
        <w:tc>
          <w:tcPr>
            <w:tcW w:w="2456" w:type="dxa"/>
          </w:tcPr>
          <w:p w14:paraId="4B7E3410" w14:textId="77777777" w:rsidR="009A728F" w:rsidRDefault="009A728F" w:rsidP="00685FE5">
            <w:r>
              <w:t>Failed_Alarm_Status</w:t>
            </w:r>
          </w:p>
        </w:tc>
        <w:tc>
          <w:tcPr>
            <w:tcW w:w="1414" w:type="dxa"/>
          </w:tcPr>
          <w:p w14:paraId="43A0266D" w14:textId="77777777" w:rsidR="009A728F" w:rsidRDefault="009A728F" w:rsidP="00685FE5">
            <w:r>
              <w:t>Optional</w:t>
            </w:r>
          </w:p>
        </w:tc>
        <w:tc>
          <w:tcPr>
            <w:tcW w:w="3695" w:type="dxa"/>
          </w:tcPr>
          <w:p w14:paraId="71EEEA8D" w14:textId="77777777" w:rsidR="009A728F" w:rsidRPr="0001637A" w:rsidRDefault="009A728F" w:rsidP="00685FE5">
            <w:r>
              <w:rPr>
                <w:i/>
              </w:rPr>
              <w:t>Tagname.</w:t>
            </w:r>
            <w:r>
              <w:t>ADDON.Failed_Alarm_Status</w:t>
            </w:r>
          </w:p>
        </w:tc>
        <w:tc>
          <w:tcPr>
            <w:tcW w:w="1734" w:type="dxa"/>
          </w:tcPr>
          <w:p w14:paraId="75A923F2" w14:textId="77777777" w:rsidR="009A728F" w:rsidRDefault="009A728F" w:rsidP="00685FE5">
            <w:r>
              <w:t>Indicates the presence of a virtual or hardwired device fault</w:t>
            </w:r>
          </w:p>
        </w:tc>
        <w:tc>
          <w:tcPr>
            <w:tcW w:w="3229" w:type="dxa"/>
          </w:tcPr>
          <w:p w14:paraId="74D4FD83" w14:textId="77777777" w:rsidR="009A728F" w:rsidRDefault="009A728F" w:rsidP="009A728F">
            <w:r>
              <w:t>Signal can be used as an interlock input to other devices or within ACP programming for failure handling</w:t>
            </w:r>
          </w:p>
        </w:tc>
      </w:tr>
      <w:tr w:rsidR="000237A1" w:rsidRPr="00453F47" w14:paraId="2B57A978" w14:textId="77777777" w:rsidTr="009A728F">
        <w:tc>
          <w:tcPr>
            <w:tcW w:w="2456" w:type="dxa"/>
          </w:tcPr>
          <w:p w14:paraId="08A4F9E1" w14:textId="77777777" w:rsidR="0043795C" w:rsidRDefault="0043795C" w:rsidP="00A628FC">
            <w:r>
              <w:t>System_Day_Reset</w:t>
            </w:r>
          </w:p>
        </w:tc>
        <w:tc>
          <w:tcPr>
            <w:tcW w:w="1414" w:type="dxa"/>
          </w:tcPr>
          <w:p w14:paraId="3C12E370" w14:textId="77777777" w:rsidR="0043795C" w:rsidRDefault="0043795C" w:rsidP="00A628FC">
            <w:r>
              <w:t>Mandatory</w:t>
            </w:r>
          </w:p>
        </w:tc>
        <w:tc>
          <w:tcPr>
            <w:tcW w:w="3695" w:type="dxa"/>
          </w:tcPr>
          <w:p w14:paraId="3BAC0A18" w14:textId="77777777" w:rsidR="0043795C" w:rsidRPr="0043795C" w:rsidRDefault="0043795C" w:rsidP="0043795C">
            <w:r>
              <w:t>SYS_Day_Reset</w:t>
            </w:r>
          </w:p>
        </w:tc>
        <w:tc>
          <w:tcPr>
            <w:tcW w:w="1734" w:type="dxa"/>
          </w:tcPr>
          <w:p w14:paraId="520BFC5B" w14:textId="519C6866" w:rsidR="0043795C" w:rsidRDefault="000237A1" w:rsidP="00A628FC">
            <w:r>
              <w:t xml:space="preserve">Reset tag for daily </w:t>
            </w:r>
            <w:del w:id="26" w:author="Steve Cauduro" w:date="2020-03-18T13:14:00Z">
              <w:r>
                <w:delText>statsistics</w:delText>
              </w:r>
            </w:del>
            <w:ins w:id="27" w:author="Steve Cauduro" w:date="2020-03-18T13:14:00Z">
              <w:r w:rsidR="00B67A3E">
                <w:t>statistics</w:t>
              </w:r>
            </w:ins>
          </w:p>
        </w:tc>
        <w:tc>
          <w:tcPr>
            <w:tcW w:w="3229" w:type="dxa"/>
          </w:tcPr>
          <w:p w14:paraId="30DD0D65" w14:textId="785DF24F" w:rsidR="0043795C" w:rsidRDefault="000237A1" w:rsidP="00A628FC">
            <w:del w:id="28" w:author="Steve Cauduro" w:date="2020-03-18T13:13:00Z">
              <w:r>
                <w:delText>N/Ap</w:delText>
              </w:r>
            </w:del>
            <w:ins w:id="29" w:author="Steve Cauduro" w:date="2020-03-18T13:13:00Z">
              <w:r w:rsidR="00B67A3E">
                <w:t>N/A</w:t>
              </w:r>
            </w:ins>
          </w:p>
        </w:tc>
      </w:tr>
      <w:tr w:rsidR="000237A1" w:rsidRPr="00453F47" w14:paraId="727D69A8" w14:textId="77777777" w:rsidTr="009A728F">
        <w:tc>
          <w:tcPr>
            <w:tcW w:w="2456" w:type="dxa"/>
          </w:tcPr>
          <w:p w14:paraId="5D0D28E6" w14:textId="77777777" w:rsidR="0043795C" w:rsidRDefault="0043795C" w:rsidP="00A628FC">
            <w:r>
              <w:t>System_Monthly_Reset</w:t>
            </w:r>
          </w:p>
        </w:tc>
        <w:tc>
          <w:tcPr>
            <w:tcW w:w="1414" w:type="dxa"/>
          </w:tcPr>
          <w:p w14:paraId="5CE6E442" w14:textId="77777777" w:rsidR="0043795C" w:rsidRDefault="0043795C" w:rsidP="00A628FC">
            <w:r>
              <w:t>Mandatory</w:t>
            </w:r>
          </w:p>
        </w:tc>
        <w:tc>
          <w:tcPr>
            <w:tcW w:w="3695" w:type="dxa"/>
          </w:tcPr>
          <w:p w14:paraId="20CF969D" w14:textId="77777777" w:rsidR="0043795C" w:rsidRDefault="0043795C" w:rsidP="0043795C">
            <w:pPr>
              <w:rPr>
                <w:i/>
              </w:rPr>
            </w:pPr>
            <w:r>
              <w:t>SYS_Month_Reset</w:t>
            </w:r>
          </w:p>
        </w:tc>
        <w:tc>
          <w:tcPr>
            <w:tcW w:w="1734" w:type="dxa"/>
          </w:tcPr>
          <w:p w14:paraId="56D1C852" w14:textId="77777777" w:rsidR="0043795C" w:rsidRDefault="000237A1" w:rsidP="00A628FC">
            <w:r>
              <w:t>Reset tag for monthly statistics</w:t>
            </w:r>
          </w:p>
        </w:tc>
        <w:tc>
          <w:tcPr>
            <w:tcW w:w="3229" w:type="dxa"/>
          </w:tcPr>
          <w:p w14:paraId="48FECFF9" w14:textId="4725B80F" w:rsidR="0043795C" w:rsidRDefault="000237A1" w:rsidP="00A628FC">
            <w:del w:id="30" w:author="Steve Cauduro" w:date="2020-03-18T13:13:00Z">
              <w:r>
                <w:delText>N/Ap</w:delText>
              </w:r>
            </w:del>
            <w:ins w:id="31" w:author="Steve Cauduro" w:date="2020-03-18T13:13:00Z">
              <w:r w:rsidR="00B67A3E">
                <w:t>N/A</w:t>
              </w:r>
            </w:ins>
          </w:p>
        </w:tc>
      </w:tr>
      <w:tr w:rsidR="000237A1" w:rsidRPr="00453F47" w14:paraId="75E8694D" w14:textId="77777777" w:rsidTr="009A728F">
        <w:tc>
          <w:tcPr>
            <w:tcW w:w="2456" w:type="dxa"/>
          </w:tcPr>
          <w:p w14:paraId="504B48F1" w14:textId="77777777" w:rsidR="0043795C" w:rsidRDefault="0043795C" w:rsidP="00A628FC">
            <w:r>
              <w:t>Runtime_Reset</w:t>
            </w:r>
          </w:p>
        </w:tc>
        <w:tc>
          <w:tcPr>
            <w:tcW w:w="1414" w:type="dxa"/>
          </w:tcPr>
          <w:p w14:paraId="733A2994" w14:textId="77777777" w:rsidR="0043795C" w:rsidRDefault="0043795C" w:rsidP="00A628FC">
            <w:r>
              <w:t>Mandatory</w:t>
            </w:r>
          </w:p>
        </w:tc>
        <w:tc>
          <w:tcPr>
            <w:tcW w:w="3695" w:type="dxa"/>
          </w:tcPr>
          <w:p w14:paraId="1959FF6A" w14:textId="77777777" w:rsidR="0043795C" w:rsidRDefault="0043795C" w:rsidP="0043795C">
            <w:pPr>
              <w:rPr>
                <w:i/>
              </w:rPr>
            </w:pPr>
            <w:r>
              <w:rPr>
                <w:i/>
              </w:rPr>
              <w:t>Tagname.</w:t>
            </w:r>
            <w:r>
              <w:t>PB_RT</w:t>
            </w:r>
          </w:p>
        </w:tc>
        <w:tc>
          <w:tcPr>
            <w:tcW w:w="1734" w:type="dxa"/>
          </w:tcPr>
          <w:p w14:paraId="2CA847AC" w14:textId="77777777" w:rsidR="0043795C" w:rsidRDefault="00F93C96" w:rsidP="00A628FC">
            <w:r>
              <w:t>Time on Emergency Power</w:t>
            </w:r>
            <w:r w:rsidR="009A728F">
              <w:t xml:space="preserve"> </w:t>
            </w:r>
            <w:r w:rsidR="009A728F">
              <w:lastRenderedPageBreak/>
              <w:t>and Transfer Counter</w:t>
            </w:r>
            <w:r>
              <w:t xml:space="preserve"> Reset</w:t>
            </w:r>
          </w:p>
        </w:tc>
        <w:tc>
          <w:tcPr>
            <w:tcW w:w="3229" w:type="dxa"/>
          </w:tcPr>
          <w:p w14:paraId="4ED253DF" w14:textId="0D12FEEE" w:rsidR="0043795C" w:rsidRDefault="00F93C96" w:rsidP="00A628FC">
            <w:del w:id="32" w:author="Steve Cauduro" w:date="2020-03-18T13:13:00Z">
              <w:r>
                <w:lastRenderedPageBreak/>
                <w:delText>N/Ap</w:delText>
              </w:r>
            </w:del>
            <w:ins w:id="33" w:author="Steve Cauduro" w:date="2020-03-18T13:13:00Z">
              <w:r w:rsidR="00B67A3E">
                <w:t>N/A</w:t>
              </w:r>
            </w:ins>
          </w:p>
        </w:tc>
      </w:tr>
      <w:tr w:rsidR="000237A1" w:rsidRPr="00453F47" w14:paraId="71F37B7C" w14:textId="77777777" w:rsidTr="009A728F">
        <w:tc>
          <w:tcPr>
            <w:tcW w:w="2456" w:type="dxa"/>
          </w:tcPr>
          <w:p w14:paraId="701CA043" w14:textId="77777777" w:rsidR="0043795C" w:rsidRDefault="0043795C" w:rsidP="00A628FC">
            <w:r>
              <w:t>Runtime_Hours</w:t>
            </w:r>
          </w:p>
        </w:tc>
        <w:tc>
          <w:tcPr>
            <w:tcW w:w="1414" w:type="dxa"/>
          </w:tcPr>
          <w:p w14:paraId="153D1CC2" w14:textId="77777777" w:rsidR="0043795C" w:rsidRDefault="0043795C" w:rsidP="00A628FC">
            <w:r>
              <w:t>Mandatory</w:t>
            </w:r>
          </w:p>
        </w:tc>
        <w:tc>
          <w:tcPr>
            <w:tcW w:w="3695" w:type="dxa"/>
          </w:tcPr>
          <w:p w14:paraId="64850009" w14:textId="77777777" w:rsidR="0043795C" w:rsidRDefault="0043795C" w:rsidP="0043795C">
            <w:pPr>
              <w:rPr>
                <w:i/>
              </w:rPr>
            </w:pPr>
            <w:r>
              <w:rPr>
                <w:i/>
              </w:rPr>
              <w:t>Tagname.</w:t>
            </w:r>
            <w:r>
              <w:t>AI_RT</w:t>
            </w:r>
          </w:p>
        </w:tc>
        <w:tc>
          <w:tcPr>
            <w:tcW w:w="1734" w:type="dxa"/>
          </w:tcPr>
          <w:p w14:paraId="5D5F56FF" w14:textId="77777777" w:rsidR="0043795C" w:rsidRDefault="00F93C96" w:rsidP="00A628FC">
            <w:r>
              <w:t>Hours on Emergency Power</w:t>
            </w:r>
          </w:p>
        </w:tc>
        <w:tc>
          <w:tcPr>
            <w:tcW w:w="3229" w:type="dxa"/>
          </w:tcPr>
          <w:p w14:paraId="2D996CE6" w14:textId="2CCA9E05" w:rsidR="0043795C" w:rsidRDefault="00F93C96" w:rsidP="00A628FC">
            <w:del w:id="34" w:author="Steve Cauduro" w:date="2020-03-18T13:13:00Z">
              <w:r>
                <w:delText>N/Ap</w:delText>
              </w:r>
            </w:del>
            <w:ins w:id="35" w:author="Steve Cauduro" w:date="2020-03-18T13:13:00Z">
              <w:r w:rsidR="00B67A3E">
                <w:t>N/A</w:t>
              </w:r>
            </w:ins>
          </w:p>
        </w:tc>
      </w:tr>
      <w:tr w:rsidR="009A728F" w:rsidRPr="00453F47" w14:paraId="3F385990" w14:textId="77777777" w:rsidTr="009A728F">
        <w:tc>
          <w:tcPr>
            <w:tcW w:w="2456" w:type="dxa"/>
          </w:tcPr>
          <w:p w14:paraId="24D52C46" w14:textId="77777777" w:rsidR="009A728F" w:rsidRDefault="009A728F" w:rsidP="00685FE5">
            <w:r>
              <w:t>Out_TotalStarts</w:t>
            </w:r>
          </w:p>
        </w:tc>
        <w:tc>
          <w:tcPr>
            <w:tcW w:w="1414" w:type="dxa"/>
          </w:tcPr>
          <w:p w14:paraId="21104662" w14:textId="77777777" w:rsidR="009A728F" w:rsidRDefault="009A728F" w:rsidP="00685FE5">
            <w:r>
              <w:t>Optional</w:t>
            </w:r>
          </w:p>
        </w:tc>
        <w:tc>
          <w:tcPr>
            <w:tcW w:w="3695" w:type="dxa"/>
          </w:tcPr>
          <w:p w14:paraId="0868E5FC" w14:textId="77777777" w:rsidR="009A728F" w:rsidRDefault="009A728F" w:rsidP="00685FE5">
            <w:pPr>
              <w:rPr>
                <w:i/>
              </w:rPr>
            </w:pPr>
            <w:r>
              <w:rPr>
                <w:i/>
              </w:rPr>
              <w:t>Tagname.</w:t>
            </w:r>
            <w:r w:rsidRPr="009A728F">
              <w:t>Addon.Out_TotalStarts</w:t>
            </w:r>
          </w:p>
        </w:tc>
        <w:tc>
          <w:tcPr>
            <w:tcW w:w="1734" w:type="dxa"/>
          </w:tcPr>
          <w:p w14:paraId="3B4BB9DB" w14:textId="77777777" w:rsidR="009A728F" w:rsidRDefault="009A728F" w:rsidP="009A728F">
            <w:r>
              <w:t>Total Transfers to Emergency Power Since Last Reset</w:t>
            </w:r>
          </w:p>
        </w:tc>
        <w:tc>
          <w:tcPr>
            <w:tcW w:w="3229" w:type="dxa"/>
          </w:tcPr>
          <w:p w14:paraId="6325E112" w14:textId="77777777" w:rsidR="009A728F" w:rsidRPr="00891452" w:rsidRDefault="009A728F" w:rsidP="00685FE5">
            <w:r>
              <w:t xml:space="preserve">Map outside the AOI to </w:t>
            </w:r>
            <w:r>
              <w:rPr>
                <w:i/>
              </w:rPr>
              <w:t>tagname</w:t>
            </w:r>
            <w:r>
              <w:t>.AI_MX for SCADA use, if required</w:t>
            </w:r>
          </w:p>
        </w:tc>
      </w:tr>
      <w:tr w:rsidR="009A728F" w:rsidRPr="00453F47" w14:paraId="5C24745B" w14:textId="77777777" w:rsidTr="009A728F">
        <w:tc>
          <w:tcPr>
            <w:tcW w:w="2456" w:type="dxa"/>
          </w:tcPr>
          <w:p w14:paraId="6FD0C3F9" w14:textId="77777777" w:rsidR="009A728F" w:rsidRDefault="009A728F" w:rsidP="00685FE5">
            <w:r>
              <w:t>Out_DailyStarts</w:t>
            </w:r>
          </w:p>
        </w:tc>
        <w:tc>
          <w:tcPr>
            <w:tcW w:w="1414" w:type="dxa"/>
          </w:tcPr>
          <w:p w14:paraId="36FB1F6B" w14:textId="77777777" w:rsidR="009A728F" w:rsidRDefault="009A728F" w:rsidP="00685FE5">
            <w:r>
              <w:t>Optional</w:t>
            </w:r>
          </w:p>
        </w:tc>
        <w:tc>
          <w:tcPr>
            <w:tcW w:w="3695" w:type="dxa"/>
          </w:tcPr>
          <w:p w14:paraId="5AF11E5E" w14:textId="77777777" w:rsidR="009A728F" w:rsidRDefault="009A728F" w:rsidP="00685FE5">
            <w:pPr>
              <w:rPr>
                <w:i/>
              </w:rPr>
            </w:pPr>
            <w:r>
              <w:rPr>
                <w:i/>
              </w:rPr>
              <w:t>Tagname.</w:t>
            </w:r>
            <w:r w:rsidRPr="009A728F">
              <w:t>Addon.Out_DailyStarts</w:t>
            </w:r>
          </w:p>
        </w:tc>
        <w:tc>
          <w:tcPr>
            <w:tcW w:w="1734" w:type="dxa"/>
          </w:tcPr>
          <w:p w14:paraId="6F26D576" w14:textId="77777777" w:rsidR="009A728F" w:rsidRDefault="009A728F" w:rsidP="009A728F">
            <w:r>
              <w:t>Total Transfers to Emergency Power Today</w:t>
            </w:r>
          </w:p>
        </w:tc>
        <w:tc>
          <w:tcPr>
            <w:tcW w:w="3229" w:type="dxa"/>
          </w:tcPr>
          <w:p w14:paraId="3FD7FD7D" w14:textId="77777777" w:rsidR="009A728F" w:rsidRDefault="009A728F" w:rsidP="00685FE5">
            <w:r>
              <w:t xml:space="preserve">Map outside the AOI to </w:t>
            </w:r>
            <w:r>
              <w:rPr>
                <w:i/>
              </w:rPr>
              <w:t>tagname</w:t>
            </w:r>
            <w:r>
              <w:t>.AI_TD for SCADA use, if required</w:t>
            </w:r>
          </w:p>
        </w:tc>
      </w:tr>
      <w:tr w:rsidR="009A728F" w:rsidRPr="00453F47" w14:paraId="75D0A3CE" w14:textId="77777777" w:rsidTr="009A728F">
        <w:tc>
          <w:tcPr>
            <w:tcW w:w="2456" w:type="dxa"/>
          </w:tcPr>
          <w:p w14:paraId="7D90BFFD" w14:textId="77777777" w:rsidR="009A728F" w:rsidRDefault="009A728F" w:rsidP="00685FE5">
            <w:r>
              <w:t>Out_MonthlyStarts</w:t>
            </w:r>
          </w:p>
        </w:tc>
        <w:tc>
          <w:tcPr>
            <w:tcW w:w="1414" w:type="dxa"/>
          </w:tcPr>
          <w:p w14:paraId="3522538F" w14:textId="77777777" w:rsidR="009A728F" w:rsidRDefault="009A728F" w:rsidP="00685FE5">
            <w:r>
              <w:t>Optional</w:t>
            </w:r>
          </w:p>
        </w:tc>
        <w:tc>
          <w:tcPr>
            <w:tcW w:w="3695" w:type="dxa"/>
          </w:tcPr>
          <w:p w14:paraId="00EC582A" w14:textId="77777777" w:rsidR="009A728F" w:rsidRDefault="009A728F" w:rsidP="00685FE5">
            <w:pPr>
              <w:rPr>
                <w:i/>
              </w:rPr>
            </w:pPr>
            <w:r>
              <w:rPr>
                <w:i/>
              </w:rPr>
              <w:t>Tagname.</w:t>
            </w:r>
            <w:r w:rsidRPr="009A728F">
              <w:t>Addon.Out_MonthlyStarts</w:t>
            </w:r>
          </w:p>
        </w:tc>
        <w:tc>
          <w:tcPr>
            <w:tcW w:w="1734" w:type="dxa"/>
          </w:tcPr>
          <w:p w14:paraId="05FEF41D" w14:textId="77777777" w:rsidR="009A728F" w:rsidRDefault="009A728F" w:rsidP="00685FE5">
            <w:r>
              <w:t>Total Transfers to Emergency Power This Month</w:t>
            </w:r>
          </w:p>
        </w:tc>
        <w:tc>
          <w:tcPr>
            <w:tcW w:w="3229" w:type="dxa"/>
          </w:tcPr>
          <w:p w14:paraId="20E7C080" w14:textId="77777777" w:rsidR="009A728F" w:rsidRDefault="009A728F" w:rsidP="00685FE5">
            <w:r>
              <w:t xml:space="preserve">Map outside the AOI to </w:t>
            </w:r>
            <w:r>
              <w:rPr>
                <w:i/>
              </w:rPr>
              <w:t>tagname</w:t>
            </w:r>
            <w:r>
              <w:t>.AI_MT for SCADA use, if required</w:t>
            </w:r>
          </w:p>
        </w:tc>
      </w:tr>
    </w:tbl>
    <w:p w14:paraId="60290451" w14:textId="77777777" w:rsidR="008B11FF" w:rsidRDefault="008B11FF">
      <w:r>
        <w:rPr>
          <w:b/>
        </w:rPr>
        <w:t>AOI Operation Description</w:t>
      </w:r>
    </w:p>
    <w:p w14:paraId="20977E01" w14:textId="77777777" w:rsidR="00F93C96" w:rsidRDefault="00F93C96" w:rsidP="00F93C96">
      <w:r>
        <w:t>The AOI performs the following functions:</w:t>
      </w:r>
    </w:p>
    <w:p w14:paraId="6EC9B963" w14:textId="77777777" w:rsidR="00F93C96" w:rsidRDefault="00F93C96" w:rsidP="00F93C96">
      <w:pPr>
        <w:pStyle w:val="ListParagraph"/>
        <w:numPr>
          <w:ilvl w:val="0"/>
          <w:numId w:val="1"/>
        </w:numPr>
      </w:pPr>
      <w:r>
        <w:t>Executes alarm simulation logic</w:t>
      </w:r>
    </w:p>
    <w:p w14:paraId="4BDA00AD" w14:textId="77777777" w:rsidR="00F93C96" w:rsidRDefault="00F93C96" w:rsidP="00F93C96">
      <w:pPr>
        <w:pStyle w:val="ListParagraph"/>
        <w:numPr>
          <w:ilvl w:val="0"/>
          <w:numId w:val="1"/>
        </w:numPr>
      </w:pPr>
      <w:r>
        <w:t xml:space="preserve">Checks for disabled alarms.  </w:t>
      </w:r>
    </w:p>
    <w:p w14:paraId="0558D47A" w14:textId="77777777" w:rsidR="00F93C96" w:rsidRDefault="00F93C96" w:rsidP="00F93C96">
      <w:pPr>
        <w:pStyle w:val="ListParagraph"/>
        <w:numPr>
          <w:ilvl w:val="0"/>
          <w:numId w:val="1"/>
        </w:numPr>
      </w:pPr>
      <w:r>
        <w:t>Executes Start/Stop commands for ATS test mode</w:t>
      </w:r>
    </w:p>
    <w:p w14:paraId="3BDC07D0" w14:textId="77777777" w:rsidR="00F93C96" w:rsidRDefault="00F93C96" w:rsidP="00F93C96">
      <w:pPr>
        <w:pStyle w:val="ListParagraph"/>
        <w:numPr>
          <w:ilvl w:val="0"/>
          <w:numId w:val="1"/>
        </w:numPr>
      </w:pPr>
      <w:r>
        <w:t>Executes Alarm Logic</w:t>
      </w:r>
    </w:p>
    <w:p w14:paraId="032498F3" w14:textId="77777777" w:rsidR="00F93C96" w:rsidRDefault="00F93C96" w:rsidP="00F93C96">
      <w:pPr>
        <w:pStyle w:val="ListParagraph"/>
        <w:numPr>
          <w:ilvl w:val="0"/>
          <w:numId w:val="1"/>
        </w:numPr>
      </w:pPr>
      <w:r>
        <w:t>Evaluates transfer counts and time on emergency power</w:t>
      </w:r>
    </w:p>
    <w:p w14:paraId="2E0C4259" w14:textId="77777777" w:rsidR="00F93C96" w:rsidRDefault="00F93C96" w:rsidP="00F93C96">
      <w:pPr>
        <w:pStyle w:val="ListParagraph"/>
        <w:numPr>
          <w:ilvl w:val="0"/>
          <w:numId w:val="1"/>
        </w:numPr>
      </w:pPr>
      <w:r>
        <w:t>Perform check of alarm enable statues for indication of any disabled alarms</w:t>
      </w:r>
    </w:p>
    <w:p w14:paraId="275A2049" w14:textId="77777777" w:rsidR="00F93C96" w:rsidRDefault="00F93C96" w:rsidP="00F93C96">
      <w:pPr>
        <w:pStyle w:val="ListParagraph"/>
        <w:numPr>
          <w:ilvl w:val="0"/>
          <w:numId w:val="1"/>
        </w:numPr>
      </w:pPr>
      <w:r>
        <w:t>Set the dialer bit for any configured alarms</w:t>
      </w:r>
    </w:p>
    <w:p w14:paraId="479553BB" w14:textId="77777777" w:rsidR="00F93C96" w:rsidRDefault="00F93C96" w:rsidP="00F93C96">
      <w:pPr>
        <w:pStyle w:val="ListParagraph"/>
        <w:numPr>
          <w:ilvl w:val="0"/>
          <w:numId w:val="1"/>
        </w:numPr>
      </w:pPr>
      <w:r>
        <w:t>Setting of “last scan” values and reset of any pushbutton values</w:t>
      </w:r>
    </w:p>
    <w:p w14:paraId="46BA0426" w14:textId="77777777" w:rsidR="008B11FF" w:rsidRDefault="008B11FF">
      <w:r>
        <w:rPr>
          <w:b/>
        </w:rPr>
        <w:t>Programming Examples</w:t>
      </w:r>
    </w:p>
    <w:p w14:paraId="693E1020" w14:textId="741CEA13" w:rsidR="008B11FF" w:rsidRDefault="00F93C96" w:rsidP="008B11FF">
      <w:r>
        <w:t xml:space="preserve">Programming of the ATS </w:t>
      </w:r>
      <w:del w:id="36" w:author="Steve Cauduro" w:date="2020-03-18T13:18:00Z">
        <w:r>
          <w:delText xml:space="preserve">is </w:delText>
        </w:r>
      </w:del>
      <w:del w:id="37" w:author="Steve Cauduro" w:date="2020-03-18T13:17:00Z">
        <w:r>
          <w:delText xml:space="preserve">relatively </w:delText>
        </w:r>
      </w:del>
      <w:del w:id="38" w:author="Steve Cauduro" w:date="2020-03-18T13:18:00Z">
        <w:r>
          <w:delText xml:space="preserve">straightforward, </w:delText>
        </w:r>
      </w:del>
      <w:ins w:id="39" w:author="NLS Engneering" w:date="2020-08-24T15:11:00Z">
        <w:r>
          <w:t>involv</w:t>
        </w:r>
      </w:ins>
      <w:ins w:id="40" w:author="Steve Cauduro" w:date="2020-03-18T13:18:00Z">
        <w:r w:rsidR="00B67A3E">
          <w:t>es</w:t>
        </w:r>
      </w:ins>
      <w:del w:id="41" w:author="Steve Cauduro" w:date="2020-03-18T13:18:00Z">
        <w:r w:rsidDel="00B67A3E">
          <w:delText>ing</w:delText>
        </w:r>
      </w:del>
      <w:del w:id="42" w:author="NLS Engneering" w:date="2020-08-24T15:11:00Z">
        <w:r>
          <w:delText>involving</w:delText>
        </w:r>
      </w:del>
      <w:r>
        <w:t xml:space="preserve"> deployment of the AOI and mapping of the correct tags.  The Interlock bit should be triggered by the Generator Not </w:t>
      </w:r>
      <w:r w:rsidR="0059491A">
        <w:t>i</w:t>
      </w:r>
      <w:r>
        <w:t xml:space="preserve">n Auto alarm to prevent the ATS from being tested if the Generator is not in a state where it can supply backup power to the facility. </w:t>
      </w:r>
    </w:p>
    <w:p w14:paraId="0CFD922A" w14:textId="77777777" w:rsidR="00115EBE" w:rsidRDefault="00115EBE" w:rsidP="00115EBE">
      <w:pPr>
        <w:rPr>
          <w:b/>
        </w:rPr>
      </w:pPr>
      <w:r>
        <w:rPr>
          <w:b/>
        </w:rPr>
        <w:t>HMI Integration</w:t>
      </w:r>
    </w:p>
    <w:p w14:paraId="76DD165E" w14:textId="77777777" w:rsidR="00115EBE" w:rsidRDefault="00115EBE" w:rsidP="00115EBE">
      <w:r>
        <w:lastRenderedPageBreak/>
        <w:t>This AOI is primarily intended for use with the following pop-ups:</w:t>
      </w:r>
    </w:p>
    <w:p w14:paraId="1AB00E6F" w14:textId="77777777" w:rsidR="00115EBE" w:rsidRDefault="00115EBE" w:rsidP="00115EBE">
      <w:pPr>
        <w:pStyle w:val="ListParagraph"/>
        <w:numPr>
          <w:ilvl w:val="0"/>
          <w:numId w:val="2"/>
        </w:numPr>
      </w:pPr>
      <w:r>
        <w:t>Generator v1_0</w:t>
      </w:r>
    </w:p>
    <w:p w14:paraId="6F267C95" w14:textId="77777777" w:rsidR="00115EBE" w:rsidRDefault="00115EBE" w:rsidP="00115EBE">
      <w:r>
        <w:t>The ATS alarm group parent should be a child group of the generator alarm group so that alarms for both devices will display on the pop-up.</w:t>
      </w:r>
    </w:p>
    <w:p w14:paraId="32864C2D" w14:textId="7C055AC6" w:rsidR="00115EBE" w:rsidRDefault="00115EBE" w:rsidP="00115EBE">
      <w:r>
        <w:t>A standard HMI graphic object exists for the ATS on the “</w:t>
      </w:r>
      <w:r w:rsidR="005C689E">
        <w:t>Symbols Library – Power I</w:t>
      </w:r>
      <w:r>
        <w:t>” In</w:t>
      </w:r>
      <w:r w:rsidR="006F3392">
        <w:t xml:space="preserve"> the InT</w:t>
      </w:r>
      <w:r>
        <w:t>ouch Baseload.  Reference tags can be updated by selecting the object and performing a Substitute Tag Operation.  Note that if the backup power system only consist of a generator the pop-up script must be manually edited to map a null string (“”) to all ATS Indirect tags.</w:t>
      </w:r>
    </w:p>
    <w:p w14:paraId="6525317D" w14:textId="77777777" w:rsidR="00115EBE" w:rsidRDefault="00115EBE" w:rsidP="00115EBE">
      <w:r>
        <w:t>The following settings must be configured manually in the pop-up action script, if required:</w:t>
      </w:r>
    </w:p>
    <w:p w14:paraId="5EE86BC3" w14:textId="77777777" w:rsidR="00115EBE" w:rsidRDefault="00115EBE" w:rsidP="00115EBE">
      <w:r>
        <w:t>ATS_VIS1 – Set to 0 if the Backup Power System only consists of a Generator.</w:t>
      </w:r>
    </w:p>
    <w:p w14:paraId="157B1280" w14:textId="77777777" w:rsidR="00115EBE" w:rsidRDefault="00115EBE" w:rsidP="00115EBE">
      <w:r>
        <w:t>ATS_VIS</w:t>
      </w:r>
      <w:r w:rsidR="009874B6">
        <w:t>2</w:t>
      </w:r>
      <w:r>
        <w:t xml:space="preserve"> – Set to 0 to hide the Remote Test pushbuttons if remote testing of the ATS is not installed or is not to be made accessible to the operations group.</w:t>
      </w:r>
    </w:p>
    <w:p w14:paraId="2D81793D" w14:textId="0F94C5DB" w:rsidR="00D05E00" w:rsidRDefault="00D05E00" w:rsidP="00115EBE">
      <w:r w:rsidRPr="00D05E00">
        <w:t>GEN_SRV</w:t>
      </w:r>
      <w:r>
        <w:t xml:space="preserve"> – If the d</w:t>
      </w:r>
      <w:r w:rsidR="006F3392">
        <w:t>evice is located on a remote InT</w:t>
      </w:r>
      <w:r>
        <w:t>ouch Server, then this indirect tag must be changed to point at that server.  By default it looks at the Hot Backup Pair Configuration for the local system.</w:t>
      </w:r>
      <w:bookmarkStart w:id="43" w:name="_GoBack"/>
      <w:bookmarkEnd w:id="43"/>
    </w:p>
    <w:p w14:paraId="5B14F09A" w14:textId="77777777" w:rsidR="008B11FF" w:rsidRPr="008B11FF" w:rsidRDefault="008B11FF"/>
    <w:sectPr w:rsidR="008B11FF" w:rsidRPr="008B11FF" w:rsidSect="00736B1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1C9FB6" w16cex:dateUtc="2020-03-18T17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0792F6B" w16cid:durableId="221C9FB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1A0121"/>
    <w:multiLevelType w:val="hybridMultilevel"/>
    <w:tmpl w:val="F894F8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C929BA"/>
    <w:multiLevelType w:val="hybridMultilevel"/>
    <w:tmpl w:val="B25CE8AC"/>
    <w:lvl w:ilvl="0" w:tplc="BE984EC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teve Cauduro">
    <w15:presenceInfo w15:providerId="AD" w15:userId="S::scauduro@nlsengineering.com::9b90f5d0-0fe9-49dc-9a85-f2ee4ffc923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B12"/>
    <w:rsid w:val="000237A1"/>
    <w:rsid w:val="00037801"/>
    <w:rsid w:val="00115EBE"/>
    <w:rsid w:val="00221670"/>
    <w:rsid w:val="002A0716"/>
    <w:rsid w:val="003178D3"/>
    <w:rsid w:val="0043795C"/>
    <w:rsid w:val="004F7280"/>
    <w:rsid w:val="00565E83"/>
    <w:rsid w:val="0059491A"/>
    <w:rsid w:val="005C689E"/>
    <w:rsid w:val="006F3392"/>
    <w:rsid w:val="007365EB"/>
    <w:rsid w:val="00736B12"/>
    <w:rsid w:val="0083780D"/>
    <w:rsid w:val="008B11FF"/>
    <w:rsid w:val="009874B6"/>
    <w:rsid w:val="009A728F"/>
    <w:rsid w:val="009E5D90"/>
    <w:rsid w:val="00B567B4"/>
    <w:rsid w:val="00B67A3E"/>
    <w:rsid w:val="00C97F00"/>
    <w:rsid w:val="00D02E07"/>
    <w:rsid w:val="00D05E00"/>
    <w:rsid w:val="00E01359"/>
    <w:rsid w:val="00ED44A0"/>
    <w:rsid w:val="00EE16B6"/>
    <w:rsid w:val="00F26E38"/>
    <w:rsid w:val="00F41B86"/>
    <w:rsid w:val="00F9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F4E03"/>
  <w15:docId w15:val="{C3528AB4-B212-46D9-A833-5094C021A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6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93C9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567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67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67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67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67B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6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7B4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B567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microsoft.com/office/2011/relationships/people" Target="peop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947692DC8B2047A6A8A6ABB2F05EA6" ma:contentTypeVersion="10" ma:contentTypeDescription="Create a new document." ma:contentTypeScope="" ma:versionID="c2d339562af8d14d0e9f0d0993d9877e">
  <xsd:schema xmlns:xsd="http://www.w3.org/2001/XMLSchema" xmlns:xs="http://www.w3.org/2001/XMLSchema" xmlns:p="http://schemas.microsoft.com/office/2006/metadata/properties" xmlns:ns2="750715fa-8ca6-46f3-9f70-8600f9579dd3" xmlns:ns3="0b2909f5-9263-416c-ab24-e065986e4c86" targetNamespace="http://schemas.microsoft.com/office/2006/metadata/properties" ma:root="true" ma:fieldsID="632785696e70fa810bead2411f42b29d" ns2:_="" ns3:_="">
    <xsd:import namespace="750715fa-8ca6-46f3-9f70-8600f9579dd3"/>
    <xsd:import namespace="0b2909f5-9263-416c-ab24-e065986e4c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715fa-8ca6-46f3-9f70-8600f9579d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2909f5-9263-416c-ab24-e065986e4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F1D12C-D551-4A8C-A9D3-14669A08D0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BFFE2B0-CD38-4EEA-85FA-3F61362FA6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84D4F5-2BE7-4A24-BE77-FBB419D8F9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0715fa-8ca6-46f3-9f70-8600f9579dd3"/>
    <ds:schemaRef ds:uri="0b2909f5-9263-416c-ab24-e065986e4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954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of Halton</Company>
  <LinksUpToDate>false</LinksUpToDate>
  <CharactersWithSpaces>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Craig, David</dc:creator>
  <cp:lastModifiedBy>Holden, Rob</cp:lastModifiedBy>
  <cp:revision>3</cp:revision>
  <dcterms:created xsi:type="dcterms:W3CDTF">2017-09-18T19:10:00Z</dcterms:created>
  <dcterms:modified xsi:type="dcterms:W3CDTF">2021-11-10T19:47:00Z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0x0101001E947692DC8B2047A6A8A6ABB2F05EA6</vt:lpwstr>
  </property>
</Properties>
</file>